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9318C" w14:textId="77777777" w:rsidR="00E71619" w:rsidRPr="001E1A0D" w:rsidRDefault="00E71619" w:rsidP="00E71619">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0EB7CE"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5AAE1B8C" w14:textId="77777777" w:rsidR="00E71619" w:rsidRPr="001E1A0D" w:rsidRDefault="00E71619" w:rsidP="00E71619">
      <w:pPr>
        <w:spacing w:after="200" w:line="276" w:lineRule="auto"/>
        <w:jc w:val="both"/>
        <w:rPr>
          <w:rFonts w:ascii="Calibri" w:eastAsia="Calibri" w:hAnsi="Calibri"/>
          <w:caps/>
          <w:sz w:val="22"/>
          <w:szCs w:val="22"/>
          <w:lang w:eastAsia="en-US"/>
        </w:rPr>
      </w:pPr>
    </w:p>
    <w:p w14:paraId="6463AF2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F43A7E9"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18D84B0"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6D28351E" w14:textId="77777777" w:rsidR="00E71619" w:rsidRPr="001E1A0D" w:rsidRDefault="00E71619" w:rsidP="00E71619">
      <w:pPr>
        <w:spacing w:before="480" w:after="200"/>
        <w:jc w:val="center"/>
        <w:rPr>
          <w:rFonts w:ascii="Arial" w:eastAsia="Calibri" w:hAnsi="Arial" w:cs="Arial"/>
          <w:b/>
          <w:bCs/>
          <w:color w:val="0B5294"/>
          <w:sz w:val="36"/>
          <w:szCs w:val="36"/>
          <w:lang w:eastAsia="en-US"/>
        </w:rPr>
      </w:pPr>
    </w:p>
    <w:p w14:paraId="3A8AB04B" w14:textId="77777777" w:rsidR="00E71619" w:rsidRPr="001E1A0D" w:rsidRDefault="00E71619" w:rsidP="00E71619">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56"/>
          <w:szCs w:val="56"/>
          <w:lang w:eastAsia="ja-JP"/>
        </w:rPr>
      </w:pPr>
    </w:p>
    <w:p w14:paraId="03252922" w14:textId="27437100" w:rsidR="006E6109" w:rsidRPr="002C3BD6" w:rsidRDefault="003C33FB" w:rsidP="006E6109">
      <w:pPr>
        <w:widowControl w:val="0"/>
        <w:autoSpaceDE w:val="0"/>
        <w:autoSpaceDN w:val="0"/>
        <w:adjustRightInd w:val="0"/>
        <w:spacing w:before="600" w:after="120" w:line="288" w:lineRule="auto"/>
        <w:contextualSpacing/>
        <w:jc w:val="center"/>
        <w:textAlignment w:val="center"/>
        <w:rPr>
          <w:rFonts w:ascii="Arial" w:eastAsia="MS Mincho" w:hAnsi="Arial" w:cs="Arial"/>
          <w:caps/>
          <w:sz w:val="34"/>
          <w:szCs w:val="34"/>
          <w:lang w:eastAsia="ja-JP"/>
        </w:rPr>
      </w:pPr>
      <w:bookmarkStart w:id="1" w:name="_Hlk109829038"/>
      <w:r>
        <w:rPr>
          <w:rFonts w:ascii="Arial" w:eastAsia="MS Mincho" w:hAnsi="Arial" w:cs="Arial"/>
          <w:color w:val="000000"/>
          <w:sz w:val="34"/>
          <w:szCs w:val="34"/>
          <w:lang w:eastAsia="ja-JP"/>
        </w:rPr>
        <w:t>37</w:t>
      </w:r>
      <w:r w:rsidR="006E6109" w:rsidRPr="002C3BD6">
        <w:rPr>
          <w:rFonts w:ascii="Arial" w:eastAsia="MS Mincho" w:hAnsi="Arial" w:cs="Arial"/>
          <w:color w:val="000000"/>
          <w:sz w:val="34"/>
          <w:szCs w:val="34"/>
          <w:lang w:eastAsia="ja-JP"/>
        </w:rPr>
        <w:t>. VÝZVA IROP – ZÁKLADNÍ ŠKOLY – SC 4.1 (</w:t>
      </w:r>
      <w:r w:rsidR="0061530F">
        <w:rPr>
          <w:rFonts w:ascii="Arial" w:eastAsia="MS Mincho" w:hAnsi="Arial" w:cs="Arial"/>
          <w:color w:val="000000"/>
          <w:sz w:val="34"/>
          <w:szCs w:val="34"/>
          <w:lang w:eastAsia="ja-JP"/>
        </w:rPr>
        <w:t>ITI</w:t>
      </w:r>
      <w:r w:rsidR="006E6109" w:rsidRPr="002C3BD6">
        <w:rPr>
          <w:rFonts w:ascii="Arial" w:eastAsia="MS Mincho" w:hAnsi="Arial" w:cs="Arial"/>
          <w:color w:val="000000"/>
          <w:sz w:val="34"/>
          <w:szCs w:val="34"/>
          <w:lang w:eastAsia="ja-JP"/>
        </w:rPr>
        <w:t>)</w:t>
      </w:r>
    </w:p>
    <w:bookmarkEnd w:id="1"/>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3941A6A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296D45">
        <w:rPr>
          <w:rFonts w:ascii="Arial" w:eastAsia="Calibri" w:hAnsi="Arial" w:cs="Arial"/>
          <w:caps/>
          <w:color w:val="7F7F7F"/>
          <w:sz w:val="32"/>
          <w:szCs w:val="32"/>
          <w:lang w:eastAsia="en-US"/>
        </w:rPr>
        <w:t xml:space="preserve"> 1</w:t>
      </w:r>
      <w:bookmarkStart w:id="2" w:name="_GoBack"/>
      <w:bookmarkEnd w:id="2"/>
    </w:p>
    <w:tbl>
      <w:tblPr>
        <w:tblpPr w:leftFromText="141" w:rightFromText="141" w:bottomFromText="200" w:vertAnchor="text" w:horzAnchor="margin" w:tblpY="357"/>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661D84" w:rsidRPr="00661D84" w14:paraId="4ECD45E8" w14:textId="77777777" w:rsidTr="00661D8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2EDC26E7" w14:textId="77777777" w:rsidR="00661D84" w:rsidRPr="00661D84" w:rsidRDefault="00661D84" w:rsidP="00661D84">
            <w:pPr>
              <w:spacing w:line="276" w:lineRule="auto"/>
              <w:ind w:left="170"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lastRenderedPageBreak/>
              <w:t>METODICKÝ LIST INDIKÁTORU</w:t>
            </w:r>
          </w:p>
        </w:tc>
      </w:tr>
      <w:tr w:rsidR="00661D84" w:rsidRPr="00661D84" w14:paraId="5C2DC8CB" w14:textId="77777777" w:rsidTr="00661D84">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3FFB4E4" w14:textId="77777777" w:rsidR="00661D84" w:rsidRPr="00661D84" w:rsidRDefault="00661D84" w:rsidP="00661D84">
            <w:pPr>
              <w:spacing w:before="80" w:after="80" w:line="276" w:lineRule="auto"/>
              <w:ind w:left="57" w:right="57"/>
              <w:jc w:val="center"/>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73CB5FF9" w14:textId="77777777" w:rsidR="00661D84" w:rsidRPr="00661D84" w:rsidRDefault="00661D84" w:rsidP="00661D84">
            <w:pPr>
              <w:spacing w:before="80" w:after="80" w:line="276" w:lineRule="auto"/>
              <w:ind w:right="170"/>
              <w:jc w:val="center"/>
              <w:rPr>
                <w:rFonts w:ascii="Arial" w:eastAsia="Calibri" w:hAnsi="Arial" w:cs="Arial"/>
                <w:b/>
                <w:bCs/>
                <w:color w:val="000000"/>
                <w:lang w:eastAsia="en-US"/>
              </w:rPr>
            </w:pPr>
            <w:r w:rsidRPr="00661D84">
              <w:rPr>
                <w:rFonts w:ascii="Arial" w:eastAsia="Calibri" w:hAnsi="Arial" w:cs="Arial"/>
                <w:b/>
                <w:bCs/>
                <w:color w:val="000000"/>
                <w:lang w:eastAsia="en-US"/>
              </w:rPr>
              <w:t>500 002 - Počet podpořených škol či vzdělávacích zařízení</w:t>
            </w:r>
          </w:p>
        </w:tc>
      </w:tr>
      <w:tr w:rsidR="00661D84" w:rsidRPr="00661D84" w14:paraId="3905BE93" w14:textId="77777777" w:rsidTr="00661D8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37CFEF7" w14:textId="77777777" w:rsidR="00661D84" w:rsidRPr="00661D84" w:rsidRDefault="00661D84" w:rsidP="00661D84">
            <w:pPr>
              <w:spacing w:line="276" w:lineRule="auto"/>
              <w:ind w:left="57" w:right="57"/>
              <w:jc w:val="center"/>
              <w:outlineLvl w:val="0"/>
              <w:rPr>
                <w:rFonts w:ascii="Arial" w:eastAsia="Calibri" w:hAnsi="Arial" w:cs="Arial"/>
                <w:b/>
                <w:bCs/>
                <w:caps/>
                <w:color w:val="000000"/>
                <w:lang w:eastAsia="en-US"/>
              </w:rPr>
            </w:pPr>
            <w:r w:rsidRPr="00661D84">
              <w:rPr>
                <w:rFonts w:ascii="Arial" w:eastAsia="Calibr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D4E4729"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F0CCC48"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Typ indikátoru</w:t>
            </w:r>
          </w:p>
        </w:tc>
      </w:tr>
      <w:tr w:rsidR="00661D84" w:rsidRPr="00661D84" w14:paraId="67B5AADE" w14:textId="77777777" w:rsidTr="00661D84">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2C6CCDC4"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vAlign w:val="center"/>
            <w:hideMark/>
          </w:tcPr>
          <w:p w14:paraId="651EB32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lang w:eastAsia="en-US"/>
              </w:rPr>
              <w:t>zařízení</w:t>
            </w:r>
          </w:p>
        </w:tc>
        <w:tc>
          <w:tcPr>
            <w:tcW w:w="3827" w:type="dxa"/>
            <w:tcBorders>
              <w:top w:val="dotted" w:sz="4" w:space="0" w:color="auto"/>
              <w:left w:val="single" w:sz="4" w:space="0" w:color="auto"/>
              <w:bottom w:val="single" w:sz="4" w:space="0" w:color="auto"/>
              <w:right w:val="single" w:sz="4" w:space="0" w:color="auto"/>
            </w:tcBorders>
            <w:vAlign w:val="center"/>
            <w:hideMark/>
          </w:tcPr>
          <w:p w14:paraId="65CC3FBA" w14:textId="77777777" w:rsidR="00661D84" w:rsidRPr="00661D84" w:rsidRDefault="00661D84" w:rsidP="00661D84">
            <w:pPr>
              <w:spacing w:line="276" w:lineRule="auto"/>
              <w:ind w:left="57" w:right="57"/>
              <w:jc w:val="center"/>
              <w:outlineLvl w:val="0"/>
              <w:rPr>
                <w:rFonts w:ascii="Arial" w:eastAsia="Calibri" w:hAnsi="Arial" w:cs="Arial"/>
                <w:b/>
                <w:bCs/>
                <w:color w:val="000000"/>
                <w:sz w:val="22"/>
                <w:szCs w:val="22"/>
                <w:lang w:eastAsia="en-US"/>
              </w:rPr>
            </w:pPr>
            <w:r w:rsidRPr="00661D84">
              <w:rPr>
                <w:rFonts w:ascii="Arial" w:eastAsia="Calibri" w:hAnsi="Arial" w:cs="Arial"/>
                <w:b/>
                <w:bCs/>
                <w:color w:val="000000"/>
                <w:sz w:val="22"/>
                <w:szCs w:val="22"/>
                <w:lang w:eastAsia="en-US"/>
              </w:rPr>
              <w:t>výstup</w:t>
            </w:r>
          </w:p>
        </w:tc>
      </w:tr>
    </w:tbl>
    <w:p w14:paraId="3F6900DB" w14:textId="77777777" w:rsidR="00661D84" w:rsidRPr="00661D84" w:rsidRDefault="00661D84" w:rsidP="00661D84">
      <w:pPr>
        <w:rPr>
          <w:sz w:val="16"/>
          <w:szCs w:val="16"/>
          <w:highlight w:val="lightGray"/>
        </w:rPr>
      </w:pPr>
    </w:p>
    <w:p w14:paraId="3A52B537" w14:textId="77777777" w:rsidR="00661D84" w:rsidRPr="00661D84" w:rsidRDefault="00661D84" w:rsidP="00296D45">
      <w:pPr>
        <w:spacing w:line="276" w:lineRule="auto"/>
        <w:ind w:right="170"/>
        <w:jc w:val="both"/>
        <w:outlineLvl w:val="0"/>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Definice indikátoru </w:t>
      </w:r>
    </w:p>
    <w:p w14:paraId="11FEC8CA" w14:textId="02A965B2"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Jedná se o počet podpořených vzdělávacích zařízení zapsaných </w:t>
      </w:r>
      <w:r w:rsidR="00093192">
        <w:rPr>
          <w:rFonts w:ascii="Arial" w:hAnsi="Arial" w:cs="Arial"/>
          <w:sz w:val="22"/>
          <w:szCs w:val="22"/>
        </w:rPr>
        <w:t>v</w:t>
      </w:r>
      <w:r w:rsidRPr="00661D84">
        <w:rPr>
          <w:rFonts w:ascii="Arial" w:hAnsi="Arial" w:cs="Arial"/>
          <w:sz w:val="22"/>
          <w:szCs w:val="22"/>
        </w:rPr>
        <w:t xml:space="preserve"> rejstříku škol a školských zařízení a rovněž jiná vzdělávací, výchovná apod. zařízení, která spadají svým tematickým zaměřením do daného operačního programu.</w:t>
      </w:r>
    </w:p>
    <w:p w14:paraId="76699DA2" w14:textId="77777777" w:rsidR="00661D84" w:rsidRPr="00661D84" w:rsidRDefault="00661D84" w:rsidP="00661D84">
      <w:pPr>
        <w:spacing w:before="200" w:line="268" w:lineRule="auto"/>
        <w:ind w:right="170"/>
        <w:jc w:val="both"/>
        <w:outlineLvl w:val="0"/>
        <w:rPr>
          <w:rFonts w:ascii="Arial" w:eastAsia="Calibri" w:hAnsi="Arial" w:cs="Arial"/>
          <w:b/>
          <w:bCs/>
          <w:i/>
          <w:iCs/>
          <w:caps/>
          <w:color w:val="31849B" w:themeColor="accent5" w:themeShade="BF"/>
          <w:lang w:eastAsia="en-US"/>
        </w:rPr>
      </w:pPr>
      <w:bookmarkStart w:id="3" w:name="_Toc97720346"/>
      <w:r w:rsidRPr="00661D84">
        <w:rPr>
          <w:rFonts w:ascii="Arial" w:eastAsia="Calibri" w:hAnsi="Arial" w:cs="Arial"/>
          <w:b/>
          <w:bCs/>
          <w:i/>
          <w:iCs/>
          <w:caps/>
          <w:color w:val="31849B" w:themeColor="accent5" w:themeShade="BF"/>
          <w:lang w:eastAsia="en-US"/>
        </w:rPr>
        <w:t>Upřesňující informace</w:t>
      </w:r>
      <w:bookmarkEnd w:id="3"/>
    </w:p>
    <w:p w14:paraId="4CD14F27" w14:textId="77777777" w:rsidR="00661D84" w:rsidRPr="00661D84" w:rsidRDefault="00661D84" w:rsidP="00661D84">
      <w:pPr>
        <w:spacing w:after="240" w:line="268" w:lineRule="auto"/>
        <w:jc w:val="both"/>
        <w:rPr>
          <w:rFonts w:ascii="Arial" w:hAnsi="Arial" w:cs="Arial"/>
          <w:b/>
          <w:bCs/>
          <w:sz w:val="22"/>
          <w:szCs w:val="22"/>
        </w:rPr>
      </w:pPr>
      <w:r w:rsidRPr="00661D84">
        <w:rPr>
          <w:rFonts w:ascii="Arial" w:hAnsi="Arial" w:cs="Arial"/>
          <w:b/>
          <w:bCs/>
          <w:sz w:val="22"/>
          <w:szCs w:val="22"/>
        </w:rPr>
        <w:t xml:space="preserve">Indikátor je povinný k výběru a naplnění pro všechny projekty výzvy. </w:t>
      </w:r>
    </w:p>
    <w:p w14:paraId="14D67C63" w14:textId="5E86EEF9"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Za vzdělávací zařízení je považován subjekt splňující výše uvedenou definici indikátoru, mající vlastní IČO. Pro účely této výzvy jsou za zařízení považovány </w:t>
      </w:r>
      <w:r w:rsidR="00BD07C8">
        <w:rPr>
          <w:rFonts w:ascii="Arial" w:hAnsi="Arial" w:cs="Arial"/>
          <w:sz w:val="22"/>
          <w:szCs w:val="22"/>
        </w:rPr>
        <w:t>z</w:t>
      </w:r>
      <w:r>
        <w:rPr>
          <w:rFonts w:ascii="Arial" w:hAnsi="Arial" w:cs="Arial"/>
          <w:sz w:val="22"/>
          <w:szCs w:val="22"/>
        </w:rPr>
        <w:t xml:space="preserve">ákladní školy </w:t>
      </w:r>
      <w:r w:rsidR="00BC0B95">
        <w:rPr>
          <w:rFonts w:ascii="Arial" w:hAnsi="Arial" w:cs="Arial"/>
          <w:sz w:val="22"/>
          <w:szCs w:val="22"/>
        </w:rPr>
        <w:t>(včetně školní družiny a školního klubu).</w:t>
      </w:r>
    </w:p>
    <w:p w14:paraId="036EA70E" w14:textId="30DD6B22" w:rsidR="00661D84" w:rsidRPr="00661D84" w:rsidRDefault="00661D84" w:rsidP="00661D84">
      <w:pPr>
        <w:spacing w:after="240" w:line="268" w:lineRule="auto"/>
        <w:jc w:val="both"/>
        <w:rPr>
          <w:rFonts w:ascii="Arial" w:hAnsi="Arial" w:cs="Arial"/>
          <w:sz w:val="22"/>
          <w:szCs w:val="22"/>
        </w:rPr>
      </w:pPr>
      <w:r w:rsidRPr="00661D84">
        <w:rPr>
          <w:rFonts w:ascii="Arial" w:hAnsi="Arial" w:cs="Arial"/>
          <w:sz w:val="22"/>
          <w:szCs w:val="22"/>
        </w:rPr>
        <w:t xml:space="preserve">V případě, kdy jsou projektem podpořena například dvě pracoviště jedné </w:t>
      </w:r>
      <w:r>
        <w:rPr>
          <w:rFonts w:ascii="Arial" w:hAnsi="Arial" w:cs="Arial"/>
          <w:sz w:val="22"/>
          <w:szCs w:val="22"/>
        </w:rPr>
        <w:t>Z</w:t>
      </w:r>
      <w:r w:rsidRPr="00661D84">
        <w:rPr>
          <w:rFonts w:ascii="Arial" w:hAnsi="Arial" w:cs="Arial"/>
          <w:sz w:val="22"/>
          <w:szCs w:val="22"/>
        </w:rPr>
        <w:t xml:space="preserve">Š (tj. jedné právnické osoby s jedním IČO), je cílová hodnota rovna jedné (tedy není započítáno každé, například odloučené pracoviště </w:t>
      </w:r>
      <w:r>
        <w:rPr>
          <w:rFonts w:ascii="Arial" w:hAnsi="Arial" w:cs="Arial"/>
          <w:sz w:val="22"/>
          <w:szCs w:val="22"/>
        </w:rPr>
        <w:t>Z</w:t>
      </w:r>
      <w:r w:rsidRPr="00661D84">
        <w:rPr>
          <w:rFonts w:ascii="Arial" w:hAnsi="Arial" w:cs="Arial"/>
          <w:sz w:val="22"/>
          <w:szCs w:val="22"/>
        </w:rPr>
        <w:t xml:space="preserve">Š, ale jedna </w:t>
      </w:r>
      <w:r>
        <w:rPr>
          <w:rFonts w:ascii="Arial" w:hAnsi="Arial" w:cs="Arial"/>
          <w:sz w:val="22"/>
          <w:szCs w:val="22"/>
        </w:rPr>
        <w:t>Z</w:t>
      </w:r>
      <w:r w:rsidRPr="00661D84">
        <w:rPr>
          <w:rFonts w:ascii="Arial" w:hAnsi="Arial" w:cs="Arial"/>
          <w:sz w:val="22"/>
          <w:szCs w:val="22"/>
        </w:rPr>
        <w:t>Š jako právnická osoba).</w:t>
      </w:r>
      <w:r w:rsidR="00BC0B95">
        <w:rPr>
          <w:rFonts w:ascii="Arial" w:hAnsi="Arial" w:cs="Arial"/>
          <w:sz w:val="22"/>
          <w:szCs w:val="22"/>
        </w:rPr>
        <w:t xml:space="preserve"> Stejně tak je cílová hodn</w:t>
      </w:r>
      <w:r w:rsidR="002F2DAF">
        <w:rPr>
          <w:rFonts w:ascii="Arial" w:hAnsi="Arial" w:cs="Arial"/>
          <w:sz w:val="22"/>
          <w:szCs w:val="22"/>
        </w:rPr>
        <w:t>ota</w:t>
      </w:r>
      <w:r w:rsidR="00BC0B95">
        <w:rPr>
          <w:rFonts w:ascii="Arial" w:hAnsi="Arial" w:cs="Arial"/>
          <w:sz w:val="22"/>
          <w:szCs w:val="22"/>
        </w:rPr>
        <w:t xml:space="preserve"> rovna jedné, pokud je pod jedním IČO podpořena současně ZŠ i školní družina či školní klub.</w:t>
      </w:r>
    </w:p>
    <w:p w14:paraId="470B6355" w14:textId="77777777" w:rsidR="00661D84" w:rsidRPr="00661D84" w:rsidRDefault="00661D84" w:rsidP="00661D84">
      <w:pPr>
        <w:spacing w:line="268" w:lineRule="auto"/>
        <w:jc w:val="both"/>
        <w:rPr>
          <w:rFonts w:ascii="Arial" w:eastAsia="Calibri" w:hAnsi="Arial" w:cs="Arial"/>
          <w:b/>
          <w:bCs/>
          <w:i/>
          <w:iCs/>
          <w:caps/>
          <w:color w:val="31849B" w:themeColor="accent5" w:themeShade="BF"/>
          <w:lang w:eastAsia="en-US"/>
        </w:rPr>
      </w:pPr>
      <w:r w:rsidRPr="00661D84">
        <w:rPr>
          <w:rFonts w:ascii="Arial" w:hAnsi="Arial" w:cs="Arial"/>
          <w:sz w:val="22"/>
          <w:szCs w:val="22"/>
        </w:rPr>
        <w:t xml:space="preserve">Hodnota je vykazována s přesností na celé jednotky </w:t>
      </w:r>
      <w:r w:rsidRPr="00661D84">
        <w:rPr>
          <w:rFonts w:ascii="Arial" w:hAnsi="Arial" w:cs="Arial"/>
          <w:sz w:val="22"/>
          <w:szCs w:val="22"/>
          <w:u w:val="single"/>
        </w:rPr>
        <w:t>(není možné vykázat desetinné číslo).</w:t>
      </w:r>
    </w:p>
    <w:p w14:paraId="02FDD09A" w14:textId="77777777" w:rsidR="00661D84" w:rsidRDefault="00661D84" w:rsidP="00661D84">
      <w:pPr>
        <w:spacing w:line="268" w:lineRule="auto"/>
        <w:jc w:val="both"/>
        <w:rPr>
          <w:rFonts w:ascii="Arial" w:eastAsia="Calibri" w:hAnsi="Arial" w:cs="Arial"/>
          <w:b/>
          <w:bCs/>
          <w:i/>
          <w:iCs/>
          <w:caps/>
          <w:color w:val="31849B" w:themeColor="accent5" w:themeShade="BF"/>
          <w:lang w:eastAsia="en-US"/>
        </w:rPr>
      </w:pPr>
    </w:p>
    <w:p w14:paraId="1AEE83E8" w14:textId="5BA7AD76" w:rsidR="00661D84" w:rsidRDefault="00661D84" w:rsidP="00661D84">
      <w:pPr>
        <w:spacing w:line="268" w:lineRule="auto"/>
        <w:jc w:val="both"/>
        <w:rPr>
          <w:rFonts w:ascii="Arial" w:eastAsia="Calibri" w:hAnsi="Arial" w:cs="Arial"/>
          <w:b/>
          <w:bCs/>
          <w:i/>
          <w:iCs/>
          <w:caps/>
          <w:color w:val="31849B" w:themeColor="accent5" w:themeShade="BF"/>
          <w:lang w:eastAsia="en-US"/>
        </w:rPr>
      </w:pPr>
      <w:bookmarkStart w:id="4" w:name="_Hlk114057275"/>
      <w:r w:rsidRPr="00661D84">
        <w:rPr>
          <w:rFonts w:ascii="Arial" w:eastAsia="Calibri" w:hAnsi="Arial" w:cs="Arial"/>
          <w:b/>
          <w:bCs/>
          <w:i/>
          <w:iCs/>
          <w:caps/>
          <w:color w:val="31849B" w:themeColor="accent5" w:themeShade="BF"/>
          <w:lang w:eastAsia="en-US"/>
        </w:rPr>
        <w:t>postup vykazování</w:t>
      </w:r>
    </w:p>
    <w:p w14:paraId="5ABDE61A" w14:textId="77777777" w:rsidR="00165683" w:rsidRPr="001B7AC4" w:rsidRDefault="00165683" w:rsidP="00165683">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bookmarkEnd w:id="4"/>
    <w:p w14:paraId="4B470E75" w14:textId="4E778851"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t>Cílová hodnota:</w:t>
      </w:r>
      <w:r w:rsidRPr="00661D84">
        <w:rPr>
          <w:rFonts w:ascii="Arial" w:hAnsi="Arial" w:cs="Arial"/>
          <w:sz w:val="22"/>
          <w:szCs w:val="22"/>
        </w:rPr>
        <w:t xml:space="preserve"> Počet </w:t>
      </w:r>
      <w:r>
        <w:rPr>
          <w:rFonts w:ascii="Arial" w:hAnsi="Arial" w:cs="Arial"/>
          <w:sz w:val="22"/>
          <w:szCs w:val="22"/>
        </w:rPr>
        <w:t>Z</w:t>
      </w:r>
      <w:r w:rsidRPr="00661D84">
        <w:rPr>
          <w:rFonts w:ascii="Arial" w:hAnsi="Arial" w:cs="Arial"/>
          <w:sz w:val="22"/>
          <w:szCs w:val="22"/>
        </w:rPr>
        <w:t xml:space="preserve">Š, které se žadatel zavazuje </w:t>
      </w:r>
      <w:r w:rsidRPr="00661D84">
        <w:rPr>
          <w:rFonts w:ascii="Arial" w:hAnsi="Arial" w:cs="Arial"/>
          <w:color w:val="000000" w:themeColor="text1"/>
          <w:sz w:val="22"/>
          <w:szCs w:val="22"/>
        </w:rPr>
        <w:t xml:space="preserve">podpořit. </w:t>
      </w:r>
      <w:r w:rsidRPr="00661D84">
        <w:rPr>
          <w:rFonts w:ascii="Arial" w:hAnsi="Arial" w:cs="Arial"/>
          <w:b/>
          <w:bCs/>
          <w:sz w:val="22"/>
          <w:szCs w:val="22"/>
        </w:rPr>
        <w:t xml:space="preserve">Žadatel ve </w:t>
      </w:r>
      <w:r w:rsidR="002F2DAF">
        <w:rPr>
          <w:rFonts w:ascii="Arial" w:hAnsi="Arial" w:cs="Arial"/>
          <w:b/>
          <w:bCs/>
          <w:sz w:val="22"/>
          <w:szCs w:val="22"/>
        </w:rPr>
        <w:t>s</w:t>
      </w:r>
      <w:r w:rsidRPr="00661D84">
        <w:rPr>
          <w:rFonts w:ascii="Arial" w:hAnsi="Arial" w:cs="Arial"/>
          <w:b/>
          <w:bCs/>
          <w:sz w:val="22"/>
          <w:szCs w:val="22"/>
        </w:rPr>
        <w:t xml:space="preserve">tudii proveditelnosti uvede způsob výpočtu takovým způsobem, aby jeho výsledek odpovídal cílové hodnotě a bylo možné ho ověřit. </w:t>
      </w:r>
      <w:r w:rsidRPr="00661D84">
        <w:rPr>
          <w:rFonts w:ascii="Arial" w:hAnsi="Arial" w:cs="Arial"/>
          <w:sz w:val="22"/>
          <w:szCs w:val="22"/>
        </w:rPr>
        <w:t xml:space="preserve">Tuto hodnotu se příjemce zavazuje naplnit k datu </w:t>
      </w:r>
      <w:r w:rsidRPr="00661D84">
        <w:rPr>
          <w:rFonts w:ascii="Arial" w:hAnsi="Arial" w:cs="Arial"/>
          <w:color w:val="000000" w:themeColor="text1"/>
          <w:sz w:val="22"/>
          <w:szCs w:val="22"/>
        </w:rPr>
        <w:t xml:space="preserve">ukončení fyzické realizace </w:t>
      </w:r>
      <w:r w:rsidRPr="00661D84">
        <w:rPr>
          <w:rFonts w:ascii="Arial" w:hAnsi="Arial" w:cs="Arial"/>
          <w:sz w:val="22"/>
          <w:szCs w:val="22"/>
        </w:rPr>
        <w:t>projektu a od tohoto okamžiku udržet až do konce udržitelnosti projektu.</w:t>
      </w:r>
    </w:p>
    <w:p w14:paraId="00027AAC" w14:textId="77777777" w:rsidR="00661D84" w:rsidRPr="00661D84" w:rsidRDefault="00661D84" w:rsidP="00661D84">
      <w:pPr>
        <w:spacing w:after="200" w:line="268" w:lineRule="auto"/>
        <w:jc w:val="both"/>
        <w:rPr>
          <w:rFonts w:ascii="Arial" w:hAnsi="Arial" w:cs="Arial"/>
          <w:color w:val="FF0000"/>
          <w:sz w:val="22"/>
          <w:szCs w:val="22"/>
          <w:highlight w:val="yellow"/>
        </w:rPr>
      </w:pPr>
      <w:r w:rsidRPr="00661D84">
        <w:rPr>
          <w:rFonts w:ascii="Arial" w:hAnsi="Arial" w:cs="Arial"/>
          <w:b/>
          <w:bCs/>
          <w:sz w:val="22"/>
          <w:szCs w:val="22"/>
        </w:rPr>
        <w:t>Datum cílové hodnoty:</w:t>
      </w:r>
      <w:r w:rsidRPr="00661D84">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7A28B5A1"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Datum je nutné při případném prodloužení realizace projektu udržovat aktuální, tj. v souladu s výše uvedeným. </w:t>
      </w:r>
    </w:p>
    <w:p w14:paraId="06CCD495" w14:textId="0AA61D36" w:rsidR="00661D84" w:rsidRPr="00661D84" w:rsidRDefault="00661D84" w:rsidP="00661D84">
      <w:pPr>
        <w:spacing w:after="200" w:line="268" w:lineRule="auto"/>
        <w:jc w:val="both"/>
        <w:rPr>
          <w:rFonts w:ascii="Arial" w:hAnsi="Arial" w:cs="Arial"/>
          <w:sz w:val="22"/>
          <w:szCs w:val="22"/>
        </w:rPr>
      </w:pPr>
      <w:r w:rsidRPr="00661D84">
        <w:rPr>
          <w:rFonts w:ascii="Arial" w:hAnsi="Arial" w:cs="Arial"/>
          <w:b/>
          <w:bCs/>
          <w:sz w:val="22"/>
          <w:szCs w:val="22"/>
        </w:rPr>
        <w:lastRenderedPageBreak/>
        <w:t>Dosažená hodnota:</w:t>
      </w:r>
      <w:r w:rsidRPr="00661D84">
        <w:rPr>
          <w:rFonts w:ascii="Arial" w:hAnsi="Arial" w:cs="Arial"/>
          <w:sz w:val="22"/>
          <w:szCs w:val="22"/>
        </w:rPr>
        <w:t xml:space="preserve"> Skutečný počet podpořených </w:t>
      </w:r>
      <w:r>
        <w:rPr>
          <w:rFonts w:ascii="Arial" w:hAnsi="Arial" w:cs="Arial"/>
          <w:sz w:val="22"/>
          <w:szCs w:val="22"/>
        </w:rPr>
        <w:t>Z</w:t>
      </w:r>
      <w:r w:rsidRPr="00661D84">
        <w:rPr>
          <w:rFonts w:ascii="Arial" w:hAnsi="Arial" w:cs="Arial"/>
          <w:sz w:val="22"/>
          <w:szCs w:val="22"/>
        </w:rPr>
        <w:t>Š. Hodnotu je nutné poprvé vykázat nejpozději k Rozhodnému datu, tedy v Závěrečné zprávě o realizaci projektu k datu ukončení fyzické realizace projektu.</w:t>
      </w:r>
    </w:p>
    <w:p w14:paraId="7B04198A" w14:textId="77777777"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Dosažená hodnota vykazovaná po Rozhodném datu se již váže k prokázání udržování výstupu projektu a je vykazována ve Zprávách o udržitelnosti projektu</w:t>
      </w:r>
      <w:r w:rsidRPr="00661D84">
        <w:rPr>
          <w:rFonts w:ascii="Arial" w:hAnsi="Arial" w:cs="Arial"/>
          <w:color w:val="FF0000"/>
          <w:sz w:val="22"/>
          <w:szCs w:val="22"/>
        </w:rPr>
        <w:t xml:space="preserve"> </w:t>
      </w:r>
      <w:r w:rsidRPr="00661D84">
        <w:rPr>
          <w:rFonts w:ascii="Arial" w:hAnsi="Arial" w:cs="Arial"/>
          <w:sz w:val="22"/>
          <w:szCs w:val="22"/>
        </w:rPr>
        <w:t>pouze v případě změny výše dosažené hodnoty, a to včetně popisu, kdy a proč ke změně došlo.</w:t>
      </w:r>
    </w:p>
    <w:p w14:paraId="6754B2EC" w14:textId="77777777" w:rsidR="00661D84" w:rsidRPr="00661D84" w:rsidRDefault="00661D84" w:rsidP="00661D84">
      <w:pPr>
        <w:spacing w:line="276"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661D84" w:rsidRPr="00661D84" w14:paraId="6A9D5786" w14:textId="77777777" w:rsidTr="00661D84">
        <w:trPr>
          <w:trHeight w:val="1793"/>
        </w:trPr>
        <w:tc>
          <w:tcPr>
            <w:tcW w:w="4575" w:type="dxa"/>
            <w:tcBorders>
              <w:top w:val="single" w:sz="4" w:space="0" w:color="auto"/>
              <w:left w:val="single" w:sz="4" w:space="0" w:color="auto"/>
              <w:bottom w:val="single" w:sz="4" w:space="0" w:color="auto"/>
              <w:right w:val="single" w:sz="4" w:space="0" w:color="auto"/>
            </w:tcBorders>
            <w:hideMark/>
          </w:tcPr>
          <w:p w14:paraId="3761083D" w14:textId="77777777" w:rsidR="00661D84" w:rsidRPr="00661D84" w:rsidRDefault="00661D84" w:rsidP="00661D84">
            <w:pPr>
              <w:spacing w:line="276" w:lineRule="auto"/>
              <w:ind w:left="52"/>
              <w:jc w:val="both"/>
              <w:rPr>
                <w:rFonts w:ascii="Arial" w:hAnsi="Arial" w:cs="Arial"/>
                <w:b/>
                <w:bCs/>
                <w:sz w:val="22"/>
                <w:szCs w:val="22"/>
                <w:lang w:eastAsia="en-US"/>
              </w:rPr>
            </w:pPr>
            <w:r w:rsidRPr="00661D84">
              <w:rPr>
                <w:rFonts w:ascii="Arial" w:hAnsi="Arial" w:cs="Arial"/>
                <w:b/>
                <w:bCs/>
                <w:sz w:val="22"/>
                <w:szCs w:val="22"/>
                <w:lang w:eastAsia="en-US"/>
              </w:rPr>
              <w:t>V Závěrečné zprávě o realizaci projektu:</w:t>
            </w:r>
          </w:p>
          <w:p w14:paraId="2085D358" w14:textId="77777777" w:rsidR="00661D84" w:rsidRPr="00661D84" w:rsidRDefault="00661D84" w:rsidP="00661D84">
            <w:pPr>
              <w:numPr>
                <w:ilvl w:val="0"/>
                <w:numId w:val="38"/>
              </w:numPr>
              <w:spacing w:line="276" w:lineRule="auto"/>
              <w:ind w:left="694"/>
              <w:contextualSpacing/>
              <w:jc w:val="both"/>
              <w:rPr>
                <w:rFonts w:ascii="Arial" w:hAnsi="Arial" w:cs="Arial"/>
                <w:sz w:val="22"/>
                <w:szCs w:val="22"/>
                <w:lang w:eastAsia="en-US"/>
              </w:rPr>
            </w:pPr>
            <w:r w:rsidRPr="00661D84">
              <w:rPr>
                <w:rFonts w:ascii="Arial" w:hAnsi="Arial" w:cs="Arial"/>
                <w:sz w:val="22"/>
                <w:szCs w:val="22"/>
                <w:lang w:eastAsia="en-US"/>
              </w:rPr>
              <w:t xml:space="preserve">Fotodokumentace </w:t>
            </w:r>
          </w:p>
          <w:p w14:paraId="1147241A"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Doklad o předání a převzetí díla</w:t>
            </w:r>
          </w:p>
          <w:p w14:paraId="7140B71C" w14:textId="77777777" w:rsidR="00661D84" w:rsidRPr="00661D84" w:rsidRDefault="00661D84" w:rsidP="00661D84">
            <w:pPr>
              <w:numPr>
                <w:ilvl w:val="0"/>
                <w:numId w:val="38"/>
              </w:numPr>
              <w:spacing w:line="276" w:lineRule="auto"/>
              <w:jc w:val="both"/>
              <w:rPr>
                <w:rFonts w:ascii="Arial" w:hAnsi="Arial" w:cs="Arial"/>
                <w:sz w:val="22"/>
                <w:szCs w:val="22"/>
                <w:lang w:eastAsia="en-US"/>
              </w:rPr>
            </w:pPr>
            <w:r w:rsidRPr="00661D84">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5ABD99D1" w14:textId="77777777" w:rsidR="00661D84" w:rsidRPr="00661D84" w:rsidRDefault="00661D84" w:rsidP="00661D84">
            <w:pPr>
              <w:spacing w:line="276" w:lineRule="auto"/>
              <w:jc w:val="both"/>
              <w:rPr>
                <w:rFonts w:ascii="Arial" w:hAnsi="Arial" w:cs="Arial"/>
                <w:b/>
                <w:bCs/>
                <w:sz w:val="22"/>
                <w:szCs w:val="22"/>
                <w:lang w:eastAsia="en-US"/>
              </w:rPr>
            </w:pPr>
            <w:r w:rsidRPr="00661D84">
              <w:rPr>
                <w:rFonts w:ascii="Arial" w:hAnsi="Arial" w:cs="Arial"/>
                <w:b/>
                <w:bCs/>
                <w:sz w:val="22"/>
                <w:szCs w:val="22"/>
                <w:lang w:eastAsia="en-US"/>
              </w:rPr>
              <w:t>V 1. Zprávě o udržitelnosti projektu:</w:t>
            </w:r>
            <w:r w:rsidRPr="00661D84">
              <w:rPr>
                <w:rFonts w:ascii="Arial" w:hAnsi="Arial" w:cs="Arial"/>
                <w:b/>
                <w:bCs/>
                <w:sz w:val="28"/>
                <w:szCs w:val="28"/>
                <w:lang w:eastAsia="en-US"/>
              </w:rPr>
              <w:t xml:space="preserve"> </w:t>
            </w:r>
          </w:p>
          <w:p w14:paraId="36C2CF74" w14:textId="52021AEE" w:rsidR="00661D84" w:rsidRPr="00661D84" w:rsidRDefault="00BC0B95" w:rsidP="00661D84">
            <w:pPr>
              <w:numPr>
                <w:ilvl w:val="0"/>
                <w:numId w:val="38"/>
              </w:numPr>
              <w:spacing w:line="276" w:lineRule="auto"/>
              <w:jc w:val="both"/>
              <w:rPr>
                <w:rFonts w:ascii="Arial" w:hAnsi="Arial" w:cs="Arial"/>
                <w:b/>
                <w:bCs/>
                <w:sz w:val="22"/>
                <w:szCs w:val="22"/>
                <w:lang w:eastAsia="en-US"/>
              </w:rPr>
            </w:pPr>
            <w:r w:rsidRPr="006B6EF3">
              <w:rPr>
                <w:rFonts w:ascii="Arial" w:hAnsi="Arial" w:cs="Arial"/>
                <w:sz w:val="22"/>
                <w:szCs w:val="22"/>
              </w:rPr>
              <w:t>Indikátor je dokládán vždy v Závěrečné zprávě o realizaci projektu, 1. ZoU nemá žádné pevně stanovené materiály</w:t>
            </w:r>
          </w:p>
        </w:tc>
      </w:tr>
    </w:tbl>
    <w:p w14:paraId="3133AD56" w14:textId="77777777" w:rsidR="00661D84" w:rsidRPr="00661D84" w:rsidRDefault="00661D84" w:rsidP="00661D84">
      <w:pPr>
        <w:spacing w:before="120" w:after="200" w:line="268" w:lineRule="auto"/>
        <w:jc w:val="both"/>
        <w:rPr>
          <w:rFonts w:ascii="Arial" w:hAnsi="Arial" w:cs="Arial"/>
          <w:sz w:val="22"/>
          <w:szCs w:val="22"/>
        </w:rPr>
      </w:pPr>
      <w:r w:rsidRPr="00661D84">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268D872C" w14:textId="77777777" w:rsidR="00661D84" w:rsidRPr="00661D84" w:rsidRDefault="00661D84" w:rsidP="00661D84">
      <w:pPr>
        <w:keepNext/>
        <w:spacing w:line="268" w:lineRule="auto"/>
        <w:jc w:val="both"/>
        <w:rPr>
          <w:rFonts w:ascii="Arial" w:eastAsia="Calibri" w:hAnsi="Arial" w:cs="Arial"/>
          <w:b/>
          <w:bCs/>
          <w:i/>
          <w:iCs/>
          <w:caps/>
          <w:color w:val="31849B" w:themeColor="accent5" w:themeShade="BF"/>
          <w:lang w:eastAsia="en-US"/>
        </w:rPr>
      </w:pPr>
      <w:r w:rsidRPr="00661D84">
        <w:rPr>
          <w:rFonts w:ascii="Arial" w:eastAsia="Calibri" w:hAnsi="Arial" w:cs="Arial"/>
          <w:b/>
          <w:bCs/>
          <w:i/>
          <w:iCs/>
          <w:caps/>
          <w:color w:val="31849B" w:themeColor="accent5" w:themeShade="BF"/>
          <w:lang w:eastAsia="en-US"/>
        </w:rPr>
        <w:t xml:space="preserve">TOLERANCE DOSAŽENÍ a udržení indikátoru </w:t>
      </w:r>
    </w:p>
    <w:p w14:paraId="1E876F0A" w14:textId="52B77B09" w:rsidR="00661D84" w:rsidRPr="00661D84" w:rsidRDefault="00510DB2" w:rsidP="00661D8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00661D84" w:rsidRPr="00661D84">
        <w:rPr>
          <w:rFonts w:ascii="Arial" w:hAnsi="Arial" w:cs="Arial"/>
          <w:sz w:val="22"/>
          <w:szCs w:val="22"/>
        </w:rPr>
        <w:t>. Překročení stanovené cílové hodnoty není sankcionováno.</w:t>
      </w:r>
    </w:p>
    <w:p w14:paraId="4CBB941F"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32E39A9" w14:textId="77777777" w:rsidR="00661D84" w:rsidRPr="00661D84" w:rsidRDefault="00661D84" w:rsidP="00661D8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5487F895" w14:textId="629C90C4" w:rsidR="00B048CA" w:rsidRDefault="00661D84" w:rsidP="006323DA">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B6A9BED"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6DBFC19D"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9B69D5C"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t>METODICKÝ LIST INDIKÁTORU</w:t>
            </w:r>
          </w:p>
        </w:tc>
      </w:tr>
      <w:tr w:rsidR="00B048CA" w:rsidRPr="00661D84" w14:paraId="04B11AA6"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39327"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E12765"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509 021 - Kapacita nových učeben v podpořených vzdělávacích zařízeních</w:t>
            </w:r>
          </w:p>
        </w:tc>
      </w:tr>
      <w:tr w:rsidR="00B048CA" w:rsidRPr="00661D84" w14:paraId="3CCC9943"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957F453"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44D97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2575E6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32ACFBBB"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0207A02"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8F549F6"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2334CB"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0A08747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01695D77" w14:textId="081CE325"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nových učeben vyjádřená jako maximální poč</w:t>
      </w:r>
      <w:r w:rsidR="00510DB2">
        <w:rPr>
          <w:rFonts w:ascii="Arial" w:hAnsi="Arial" w:cs="Arial"/>
          <w:sz w:val="22"/>
          <w:szCs w:val="22"/>
        </w:rPr>
        <w:t>e</w:t>
      </w:r>
      <w:r w:rsidRPr="00661D84">
        <w:rPr>
          <w:rFonts w:ascii="Arial" w:hAnsi="Arial" w:cs="Arial"/>
          <w:sz w:val="22"/>
          <w:szCs w:val="22"/>
        </w:rPr>
        <w:t>t žáků / studentů, kteří je mohou v jednom okamžiku využít. Kapacita učebny nezahrnuje učitele, rodiče, pomocný personál nebo jiné osoby, které mohou zařízení také používat.</w:t>
      </w:r>
    </w:p>
    <w:p w14:paraId="42335C59"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07CAFF60" w14:textId="77777777" w:rsidR="00510DB2" w:rsidRDefault="00510DB2" w:rsidP="00510DB2">
      <w:pPr>
        <w:spacing w:after="240" w:line="268" w:lineRule="auto"/>
        <w:jc w:val="both"/>
        <w:rPr>
          <w:rFonts w:ascii="Arial" w:hAnsi="Arial" w:cs="Arial"/>
          <w:b/>
          <w:bCs/>
          <w:sz w:val="22"/>
          <w:szCs w:val="22"/>
        </w:rPr>
      </w:pPr>
      <w:r>
        <w:rPr>
          <w:rFonts w:ascii="Arial" w:hAnsi="Arial" w:cs="Arial"/>
          <w:sz w:val="22"/>
          <w:szCs w:val="22"/>
        </w:rPr>
        <w:t>Indikátor je povinný k výběru a naplnění pro projekty výzvy</w:t>
      </w:r>
      <w:r>
        <w:rPr>
          <w:rFonts w:ascii="Arial" w:hAnsi="Arial" w:cs="Arial"/>
          <w:b/>
          <w:bCs/>
          <w:sz w:val="22"/>
          <w:szCs w:val="22"/>
        </w:rPr>
        <w:t xml:space="preserve">, u kterých dochází k navýšení jejich kapacity oproti stavu před realizací projektu. </w:t>
      </w:r>
    </w:p>
    <w:p w14:paraId="192CCB97" w14:textId="77777777" w:rsidR="002A084E" w:rsidRDefault="00510DB2" w:rsidP="00510DB2">
      <w:pPr>
        <w:spacing w:after="240" w:line="268" w:lineRule="auto"/>
        <w:jc w:val="both"/>
        <w:rPr>
          <w:rFonts w:ascii="Arial" w:hAnsi="Arial" w:cs="Arial"/>
          <w:sz w:val="22"/>
          <w:szCs w:val="22"/>
        </w:rPr>
      </w:pPr>
      <w:r>
        <w:rPr>
          <w:rFonts w:ascii="Arial" w:hAnsi="Arial" w:cs="Arial"/>
          <w:sz w:val="22"/>
          <w:szCs w:val="22"/>
        </w:rPr>
        <w:t xml:space="preserve">„Kapacitou“ je </w:t>
      </w:r>
      <w:r>
        <w:rPr>
          <w:rFonts w:ascii="Arial" w:hAnsi="Arial" w:cs="Arial"/>
          <w:b/>
          <w:bCs/>
          <w:sz w:val="22"/>
          <w:szCs w:val="22"/>
        </w:rPr>
        <w:t>míněna nově vytvořená maximální okamžitá (nominální) kapacita</w:t>
      </w:r>
      <w:r>
        <w:rPr>
          <w:rFonts w:ascii="Arial" w:hAnsi="Arial" w:cs="Arial"/>
          <w:sz w:val="22"/>
          <w:szCs w:val="22"/>
        </w:rPr>
        <w:t xml:space="preserve"> uživatelů budované infrastruktury</w:t>
      </w:r>
      <w:r w:rsidR="003A6F59">
        <w:rPr>
          <w:rFonts w:ascii="Arial" w:hAnsi="Arial" w:cs="Arial"/>
          <w:sz w:val="22"/>
          <w:szCs w:val="22"/>
        </w:rPr>
        <w:t xml:space="preserve"> - </w:t>
      </w:r>
      <w:r>
        <w:rPr>
          <w:rFonts w:ascii="Arial" w:hAnsi="Arial" w:cs="Arial"/>
          <w:sz w:val="22"/>
          <w:szCs w:val="22"/>
        </w:rPr>
        <w:t>nov</w:t>
      </w:r>
      <w:r w:rsidR="003A6F59">
        <w:rPr>
          <w:rFonts w:ascii="Arial" w:hAnsi="Arial" w:cs="Arial"/>
          <w:sz w:val="22"/>
          <w:szCs w:val="22"/>
        </w:rPr>
        <w:t>ý</w:t>
      </w:r>
      <w:r w:rsidR="00CB07BE">
        <w:rPr>
          <w:rFonts w:ascii="Arial" w:hAnsi="Arial" w:cs="Arial"/>
          <w:sz w:val="22"/>
          <w:szCs w:val="22"/>
        </w:rPr>
        <w:t>ch</w:t>
      </w:r>
      <w:r>
        <w:rPr>
          <w:rFonts w:ascii="Arial" w:hAnsi="Arial" w:cs="Arial"/>
          <w:sz w:val="22"/>
          <w:szCs w:val="22"/>
        </w:rPr>
        <w:t xml:space="preserve"> učeb</w:t>
      </w:r>
      <w:r w:rsidR="003A6F59">
        <w:rPr>
          <w:rFonts w:ascii="Arial" w:hAnsi="Arial" w:cs="Arial"/>
          <w:sz w:val="22"/>
          <w:szCs w:val="22"/>
        </w:rPr>
        <w:t>en</w:t>
      </w:r>
      <w:r>
        <w:rPr>
          <w:rFonts w:ascii="Arial" w:hAnsi="Arial" w:cs="Arial"/>
          <w:sz w:val="22"/>
          <w:szCs w:val="22"/>
        </w:rPr>
        <w:t xml:space="preserve">. Tzn., pokud bude nová učebna určena např. maximálně pro 30 osob (uživatelů), tak bude vykázána hodnota ve výši 30 osob. </w:t>
      </w:r>
    </w:p>
    <w:p w14:paraId="11B3C5DE" w14:textId="2ADB8BF2" w:rsidR="00510DB2" w:rsidRDefault="002A084E" w:rsidP="00510DB2">
      <w:pPr>
        <w:spacing w:after="240" w:line="268"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2F2DAF">
        <w:rPr>
          <w:rFonts w:ascii="Arial" w:hAnsi="Arial" w:cs="Arial"/>
          <w:sz w:val="22"/>
          <w:szCs w:val="22"/>
        </w:rPr>
        <w:t xml:space="preserve"> je</w:t>
      </w:r>
      <w:r>
        <w:rPr>
          <w:rFonts w:ascii="Arial" w:hAnsi="Arial" w:cs="Arial"/>
          <w:sz w:val="22"/>
          <w:szCs w:val="22"/>
        </w:rPr>
        <w:t xml:space="preserve"> vybavení určeno.</w:t>
      </w:r>
    </w:p>
    <w:p w14:paraId="38BA8DC5" w14:textId="43948AFF" w:rsidR="00510DB2" w:rsidRDefault="00510DB2" w:rsidP="00510DB2">
      <w:pPr>
        <w:spacing w:after="240" w:line="268" w:lineRule="auto"/>
        <w:jc w:val="both"/>
        <w:rPr>
          <w:rFonts w:ascii="Arial" w:hAnsi="Arial" w:cs="Arial"/>
          <w:sz w:val="22"/>
          <w:szCs w:val="22"/>
        </w:rPr>
      </w:pPr>
      <w:r>
        <w:rPr>
          <w:rFonts w:ascii="Arial" w:hAnsi="Arial" w:cs="Arial"/>
          <w:sz w:val="22"/>
          <w:szCs w:val="22"/>
        </w:rPr>
        <w:t xml:space="preserve">V případě, kdy je realizována úprava vzdělávací infrastruktury (např. přístavba, nástavba učeben, novostavba či stavební úpravy stávajících prostor s cílem navýšení kapacity), na níž jsou navázány další aktivity jako rozšíření zázemí či pořízení vybavení této učebny, jedná se o stále stejný okruh, resp. počet uživatelů. V takovém případě cílová hodnota indikátoru nepřesáhne nově vytvořenou kapacitu uživatelů nově budované / stavebně upravené učebny. </w:t>
      </w:r>
    </w:p>
    <w:p w14:paraId="2A33E9A3" w14:textId="3E76C9CB" w:rsidR="003A6F59" w:rsidRDefault="00BB1405" w:rsidP="00510DB2">
      <w:pPr>
        <w:spacing w:after="240" w:line="268"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6672" behindDoc="1" locked="0" layoutInCell="1" allowOverlap="1" wp14:anchorId="1E545DDA" wp14:editId="18A67B09">
                <wp:simplePos x="0" y="0"/>
                <wp:positionH relativeFrom="margin">
                  <wp:posOffset>-43917</wp:posOffset>
                </wp:positionH>
                <wp:positionV relativeFrom="paragraph">
                  <wp:posOffset>640740</wp:posOffset>
                </wp:positionV>
                <wp:extent cx="5888736" cy="1792224"/>
                <wp:effectExtent l="0" t="0" r="0" b="0"/>
                <wp:wrapNone/>
                <wp:docPr id="2" name="Obdélník 2"/>
                <wp:cNvGraphicFramePr/>
                <a:graphic xmlns:a="http://schemas.openxmlformats.org/drawingml/2006/main">
                  <a:graphicData uri="http://schemas.microsoft.com/office/word/2010/wordprocessingShape">
                    <wps:wsp>
                      <wps:cNvSpPr/>
                      <wps:spPr>
                        <a:xfrm>
                          <a:off x="0" y="0"/>
                          <a:ext cx="5888736" cy="1792224"/>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EEF9304" id="Obdélník 2" o:spid="_x0000_s1026" style="position:absolute;margin-left:-3.45pt;margin-top:50.45pt;width:463.7pt;height:141.1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" fillcolor="#9cc2e5" stroked="f" strokeweight="2pt">
                <w10:wrap anchorx="margin"/>
              </v:rect>
            </w:pict>
          </mc:Fallback>
        </mc:AlternateContent>
      </w:r>
      <w:r w:rsidR="003A6F59" w:rsidRPr="003A6F59">
        <w:rPr>
          <w:rFonts w:ascii="Arial" w:hAnsi="Arial" w:cs="Arial"/>
          <w:sz w:val="22"/>
          <w:szCs w:val="22"/>
        </w:rPr>
        <w:t>Hodnoty jsou vykazovány jako prostý součet nově vytvořené nominální kapacity daného zařízení. Hodnota je vykazována s přesností na celé jednotky (není možné vykázat desetinné číslo).</w:t>
      </w:r>
    </w:p>
    <w:p w14:paraId="763A914E" w14:textId="74D585B1" w:rsidR="00661D84" w:rsidRPr="00661D84" w:rsidRDefault="00661D84" w:rsidP="00BB1405">
      <w:pPr>
        <w:spacing w:after="240" w:line="268" w:lineRule="auto"/>
        <w:jc w:val="both"/>
        <w:rPr>
          <w:rFonts w:ascii="Arial" w:hAnsi="Arial" w:cs="Arial"/>
          <w:sz w:val="22"/>
          <w:szCs w:val="22"/>
        </w:rPr>
      </w:pPr>
      <w:r w:rsidRPr="00661D84">
        <w:rPr>
          <w:rFonts w:ascii="Arial" w:hAnsi="Arial" w:cs="Arial"/>
          <w:b/>
          <w:bCs/>
          <w:sz w:val="22"/>
          <w:szCs w:val="22"/>
        </w:rPr>
        <w:t>UPOZORNĚNÍ:</w:t>
      </w:r>
    </w:p>
    <w:p w14:paraId="0823AA99" w14:textId="3F0D1552" w:rsidR="00BB1405" w:rsidRDefault="00510DB2" w:rsidP="00BB1405">
      <w:pPr>
        <w:spacing w:line="276" w:lineRule="auto"/>
        <w:jc w:val="both"/>
        <w:rPr>
          <w:rFonts w:ascii="Arial" w:eastAsiaTheme="minorHAnsi" w:hAnsi="Arial" w:cs="Arial"/>
          <w:color w:val="000000"/>
          <w:sz w:val="22"/>
          <w:szCs w:val="22"/>
          <w:lang w:eastAsia="en-US"/>
        </w:rPr>
      </w:pPr>
      <w:r>
        <w:rPr>
          <w:rFonts w:ascii="Arial" w:hAnsi="Arial" w:cs="Arial"/>
          <w:b/>
          <w:bCs/>
          <w:sz w:val="22"/>
          <w:szCs w:val="22"/>
        </w:rPr>
        <w:t>Do indikátoru se nezapočítává modernizace či úpravy</w:t>
      </w:r>
      <w:r w:rsidR="003A6F59">
        <w:rPr>
          <w:rFonts w:ascii="Arial" w:hAnsi="Arial" w:cs="Arial"/>
          <w:b/>
          <w:bCs/>
          <w:sz w:val="22"/>
          <w:szCs w:val="22"/>
        </w:rPr>
        <w:t xml:space="preserve"> </w:t>
      </w:r>
      <w:r>
        <w:rPr>
          <w:rFonts w:ascii="Arial" w:hAnsi="Arial" w:cs="Arial"/>
          <w:b/>
          <w:bCs/>
          <w:sz w:val="22"/>
          <w:szCs w:val="22"/>
        </w:rPr>
        <w:t>stávající kapacity</w:t>
      </w:r>
      <w:r w:rsidR="003A6F59">
        <w:rPr>
          <w:rFonts w:ascii="Arial" w:hAnsi="Arial" w:cs="Arial"/>
          <w:b/>
          <w:bCs/>
          <w:sz w:val="22"/>
          <w:szCs w:val="22"/>
        </w:rPr>
        <w:t xml:space="preserve"> </w:t>
      </w:r>
      <w:r w:rsidR="003A6F59" w:rsidRPr="003A6F59">
        <w:rPr>
          <w:rFonts w:ascii="Arial" w:hAnsi="Arial" w:cs="Arial"/>
          <w:b/>
          <w:bCs/>
          <w:sz w:val="22"/>
          <w:szCs w:val="22"/>
        </w:rPr>
        <w:t xml:space="preserve">(včetně opatření týkajících se modernizace celé budovy, jako je například </w:t>
      </w:r>
      <w:r w:rsidR="00BB1405">
        <w:rPr>
          <w:rFonts w:ascii="Arial" w:hAnsi="Arial" w:cs="Arial"/>
          <w:b/>
          <w:bCs/>
          <w:sz w:val="22"/>
          <w:szCs w:val="22"/>
        </w:rPr>
        <w:t>konektivita</w:t>
      </w:r>
      <w:r w:rsidR="003A6F59" w:rsidRPr="003A6F59">
        <w:rPr>
          <w:rFonts w:ascii="Arial" w:hAnsi="Arial" w:cs="Arial"/>
          <w:b/>
          <w:bCs/>
          <w:sz w:val="22"/>
          <w:szCs w:val="22"/>
        </w:rPr>
        <w:t>)</w:t>
      </w:r>
      <w:r>
        <w:rPr>
          <w:rFonts w:ascii="Arial" w:hAnsi="Arial" w:cs="Arial"/>
          <w:b/>
          <w:bCs/>
          <w:sz w:val="22"/>
          <w:szCs w:val="22"/>
        </w:rPr>
        <w:t>, ty jsou započítány do indikátoru</w:t>
      </w:r>
      <w:r w:rsidR="003A6F59">
        <w:rPr>
          <w:rFonts w:ascii="Arial" w:hAnsi="Arial" w:cs="Arial"/>
          <w:b/>
          <w:bCs/>
          <w:sz w:val="22"/>
          <w:szCs w:val="22"/>
        </w:rPr>
        <w:t xml:space="preserve"> </w:t>
      </w:r>
      <w:r w:rsidR="003A6F59" w:rsidRPr="00661D84">
        <w:rPr>
          <w:rFonts w:ascii="Arial" w:eastAsiaTheme="minorHAnsi" w:hAnsi="Arial" w:cs="Arial"/>
          <w:color w:val="000000"/>
          <w:sz w:val="22"/>
          <w:szCs w:val="22"/>
          <w:lang w:eastAsia="en-US"/>
        </w:rPr>
        <w:t>509 031 - Kapacita rekonstruovaných či modernizovaných učeben v podpořených vzdělávacích zařízení</w:t>
      </w:r>
      <w:r w:rsidR="003A6F59" w:rsidRPr="003A6F59">
        <w:rPr>
          <w:rFonts w:ascii="Arial" w:eastAsiaTheme="minorHAnsi" w:hAnsi="Arial" w:cs="Arial"/>
          <w:color w:val="000000"/>
          <w:sz w:val="22"/>
          <w:szCs w:val="22"/>
          <w:lang w:eastAsia="en-US"/>
        </w:rPr>
        <w:t>ch</w:t>
      </w:r>
      <w:r w:rsidR="005616F2">
        <w:rPr>
          <w:rFonts w:ascii="Arial" w:eastAsiaTheme="minorHAnsi" w:hAnsi="Arial" w:cs="Arial"/>
          <w:color w:val="000000"/>
          <w:sz w:val="22"/>
          <w:szCs w:val="22"/>
          <w:lang w:eastAsia="en-US"/>
        </w:rPr>
        <w:t>.</w:t>
      </w:r>
      <w:r w:rsidR="00BB1405">
        <w:rPr>
          <w:rFonts w:ascii="Arial" w:eastAsiaTheme="minorHAnsi" w:hAnsi="Arial" w:cs="Arial"/>
          <w:color w:val="000000"/>
          <w:sz w:val="22"/>
          <w:szCs w:val="22"/>
          <w:lang w:eastAsia="en-US"/>
        </w:rPr>
        <w:t xml:space="preserve"> </w:t>
      </w:r>
    </w:p>
    <w:p w14:paraId="4F29CAF7" w14:textId="77777777" w:rsidR="00BB1405" w:rsidRDefault="00BB1405" w:rsidP="00BB1405">
      <w:pPr>
        <w:spacing w:line="276" w:lineRule="auto"/>
        <w:jc w:val="both"/>
        <w:rPr>
          <w:rFonts w:ascii="Arial" w:eastAsiaTheme="minorHAnsi" w:hAnsi="Arial" w:cs="Arial"/>
          <w:color w:val="000000"/>
          <w:sz w:val="22"/>
          <w:szCs w:val="22"/>
          <w:lang w:eastAsia="en-US"/>
        </w:rPr>
      </w:pPr>
    </w:p>
    <w:p w14:paraId="504A8B52" w14:textId="5B546168" w:rsidR="00BB1405" w:rsidRPr="00BB1405" w:rsidRDefault="00BB1405" w:rsidP="00BB1405">
      <w:pPr>
        <w:spacing w:line="276" w:lineRule="auto"/>
        <w:jc w:val="both"/>
        <w:rPr>
          <w:rFonts w:ascii="Arial" w:hAnsi="Arial" w:cs="Arial"/>
          <w:b/>
          <w:bCs/>
          <w:sz w:val="22"/>
          <w:szCs w:val="22"/>
        </w:rPr>
      </w:pPr>
      <w:bookmarkStart w:id="5" w:name="_Hlk118102727"/>
      <w:r w:rsidRPr="00BB1405">
        <w:rPr>
          <w:rFonts w:ascii="Arial" w:hAnsi="Arial" w:cs="Arial"/>
          <w:b/>
          <w:bCs/>
          <w:sz w:val="22"/>
          <w:szCs w:val="22"/>
        </w:rPr>
        <w:t>Do indikátoru se nezapočítává dopad a rozsah bezbariérovosti. Bezbariérovost je pro výpočet indikátoru nerelevantní</w:t>
      </w:r>
      <w:bookmarkEnd w:id="5"/>
      <w:r w:rsidRPr="00BB1405">
        <w:rPr>
          <w:rFonts w:ascii="Arial" w:hAnsi="Arial" w:cs="Arial"/>
          <w:b/>
          <w:bCs/>
          <w:sz w:val="22"/>
          <w:szCs w:val="22"/>
        </w:rPr>
        <w:t xml:space="preserve">. </w:t>
      </w:r>
    </w:p>
    <w:p w14:paraId="5DAF83F7" w14:textId="56CF9CEF" w:rsidR="00661D84" w:rsidRDefault="00661D84" w:rsidP="003A6F59">
      <w:pPr>
        <w:spacing w:line="268" w:lineRule="auto"/>
        <w:ind w:left="170" w:right="227"/>
        <w:jc w:val="both"/>
        <w:rPr>
          <w:rFonts w:ascii="Arial" w:eastAsiaTheme="minorHAnsi" w:hAnsi="Arial" w:cs="Arial"/>
          <w:color w:val="000000"/>
          <w:sz w:val="22"/>
          <w:szCs w:val="22"/>
          <w:lang w:eastAsia="en-US"/>
        </w:rPr>
      </w:pPr>
    </w:p>
    <w:p w14:paraId="316677F1" w14:textId="7C3E0DBB" w:rsidR="00661D84" w:rsidRDefault="00661D84" w:rsidP="003A6F59">
      <w:pPr>
        <w:keepNext/>
        <w:spacing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postup vykazování</w:t>
      </w:r>
    </w:p>
    <w:p w14:paraId="73A1A8F4" w14:textId="3474D625" w:rsidR="00B048CA" w:rsidRPr="00296D45" w:rsidRDefault="00B048CA" w:rsidP="00296D45">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9425F2A" w14:textId="73F7D350"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Cílová hodnota:</w:t>
      </w:r>
      <w:r w:rsidRPr="003A6F59">
        <w:rPr>
          <w:rFonts w:ascii="Arial" w:hAnsi="Arial" w:cs="Arial"/>
          <w:sz w:val="22"/>
          <w:szCs w:val="22"/>
        </w:rPr>
        <w:t xml:space="preserve"> Nová nominální kapacita zařízení </w:t>
      </w:r>
      <w:r w:rsidR="005B26DA">
        <w:rPr>
          <w:rFonts w:ascii="Arial" w:hAnsi="Arial" w:cs="Arial"/>
          <w:sz w:val="22"/>
          <w:szCs w:val="22"/>
        </w:rPr>
        <w:t>školy</w:t>
      </w:r>
      <w:r w:rsidRPr="003A6F59">
        <w:rPr>
          <w:rFonts w:ascii="Arial" w:hAnsi="Arial" w:cs="Arial"/>
          <w:sz w:val="22"/>
          <w:szCs w:val="22"/>
        </w:rPr>
        <w:t>, kterou se žadatel zavazuje vytvořit.</w:t>
      </w:r>
      <w:r w:rsidRPr="003A6F59">
        <w:rPr>
          <w:rFonts w:ascii="Arial" w:hAnsi="Arial" w:cs="Arial"/>
          <w:color w:val="000000" w:themeColor="text1"/>
          <w:sz w:val="22"/>
          <w:szCs w:val="22"/>
        </w:rPr>
        <w:t xml:space="preserve"> </w:t>
      </w:r>
      <w:r w:rsidRPr="003A6F59">
        <w:rPr>
          <w:rFonts w:ascii="Arial" w:hAnsi="Arial" w:cs="Arial"/>
          <w:b/>
          <w:bCs/>
          <w:sz w:val="22"/>
          <w:szCs w:val="22"/>
        </w:rPr>
        <w:t xml:space="preserve">Žadatel ve </w:t>
      </w:r>
      <w:r w:rsidR="002F2DAF">
        <w:rPr>
          <w:rFonts w:ascii="Arial" w:hAnsi="Arial" w:cs="Arial"/>
          <w:b/>
          <w:bCs/>
          <w:sz w:val="22"/>
          <w:szCs w:val="22"/>
        </w:rPr>
        <w:t>s</w:t>
      </w:r>
      <w:r w:rsidRPr="003A6F59">
        <w:rPr>
          <w:rFonts w:ascii="Arial" w:hAnsi="Arial" w:cs="Arial"/>
          <w:b/>
          <w:bCs/>
          <w:sz w:val="22"/>
          <w:szCs w:val="22"/>
        </w:rPr>
        <w:t xml:space="preserve">tudii proveditelnosti uvede způsob výpočtu tak, aby jeho výsledek odpovídal cílové hodnotě a bylo možné ho ověřit. </w:t>
      </w:r>
      <w:r w:rsidRPr="003A6F59">
        <w:rPr>
          <w:rFonts w:ascii="Arial" w:hAnsi="Arial" w:cs="Arial"/>
          <w:sz w:val="22"/>
          <w:szCs w:val="22"/>
        </w:rPr>
        <w:t xml:space="preserve">Tuto hodnotu se příjemce zavazuje naplnit k datu </w:t>
      </w:r>
      <w:r w:rsidRPr="003A6F59">
        <w:rPr>
          <w:rFonts w:ascii="Arial" w:hAnsi="Arial" w:cs="Arial"/>
          <w:color w:val="000000" w:themeColor="text1"/>
          <w:sz w:val="22"/>
          <w:szCs w:val="22"/>
        </w:rPr>
        <w:t xml:space="preserve">ukončení fyzické realizace projektu </w:t>
      </w:r>
      <w:r w:rsidRPr="003A6F59">
        <w:rPr>
          <w:rFonts w:ascii="Arial" w:hAnsi="Arial" w:cs="Arial"/>
          <w:sz w:val="22"/>
          <w:szCs w:val="22"/>
        </w:rPr>
        <w:t xml:space="preserve">a od tohoto okamžiku udržet až do konce udržitelnosti projektu. </w:t>
      </w:r>
    </w:p>
    <w:p w14:paraId="0249B9EF"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Datum cílové hodnoty:</w:t>
      </w:r>
      <w:r w:rsidRPr="003A6F59">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16EBA0C"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6FE44F5A" w14:textId="2D692E52" w:rsidR="003A6F59" w:rsidRPr="003A6F59" w:rsidRDefault="003A6F59" w:rsidP="003A6F59">
      <w:pPr>
        <w:spacing w:after="200" w:line="271" w:lineRule="auto"/>
        <w:jc w:val="both"/>
        <w:rPr>
          <w:rFonts w:ascii="Arial" w:hAnsi="Arial" w:cs="Arial"/>
          <w:sz w:val="22"/>
          <w:szCs w:val="22"/>
        </w:rPr>
      </w:pPr>
      <w:r w:rsidRPr="003A6F59">
        <w:rPr>
          <w:rFonts w:ascii="Arial" w:hAnsi="Arial" w:cs="Arial"/>
          <w:b/>
          <w:bCs/>
          <w:sz w:val="22"/>
          <w:szCs w:val="22"/>
        </w:rPr>
        <w:t>Dosažená hodnota:</w:t>
      </w:r>
      <w:r w:rsidRPr="003A6F59">
        <w:rPr>
          <w:rFonts w:ascii="Arial" w:hAnsi="Arial" w:cs="Arial"/>
          <w:sz w:val="22"/>
          <w:szCs w:val="22"/>
        </w:rPr>
        <w:t xml:space="preserve"> Skutečně vytvořená nominální kapacita zařízení </w:t>
      </w:r>
      <w:r w:rsidR="005B26DA">
        <w:rPr>
          <w:rFonts w:ascii="Arial" w:hAnsi="Arial" w:cs="Arial"/>
          <w:sz w:val="22"/>
          <w:szCs w:val="22"/>
        </w:rPr>
        <w:t>školy</w:t>
      </w:r>
      <w:r w:rsidRPr="003A6F59">
        <w:rPr>
          <w:rFonts w:ascii="Arial" w:hAnsi="Arial" w:cs="Arial"/>
          <w:sz w:val="22"/>
          <w:szCs w:val="22"/>
        </w:rPr>
        <w:t>. Hodnotu je nutné poprvé vykázat nejpozději k Rozhodnému datu, tedy v Závěrečné zprávě o realizaci projektu k datu ukončení fyzické realizace projektu.</w:t>
      </w:r>
    </w:p>
    <w:p w14:paraId="24C51D3E" w14:textId="77777777" w:rsidR="003A6F59" w:rsidRPr="003A6F59" w:rsidRDefault="003A6F59" w:rsidP="003A6F59">
      <w:pPr>
        <w:spacing w:after="200" w:line="271" w:lineRule="auto"/>
        <w:jc w:val="both"/>
        <w:rPr>
          <w:rFonts w:ascii="Arial" w:hAnsi="Arial" w:cs="Arial"/>
          <w:sz w:val="22"/>
          <w:szCs w:val="22"/>
        </w:rPr>
      </w:pPr>
      <w:r w:rsidRPr="003A6F59">
        <w:rPr>
          <w:rFonts w:ascii="Arial" w:hAnsi="Arial" w:cs="Arial"/>
          <w:sz w:val="22"/>
          <w:szCs w:val="22"/>
        </w:rPr>
        <w:t>Dosažená hodnota vykazovaná po Rozhodném datu se již váže k prokázání udržování výstupu projektu a je vykazována ve Zprávách o udržitelnosti projektu</w:t>
      </w:r>
      <w:r w:rsidRPr="003A6F59">
        <w:rPr>
          <w:rFonts w:ascii="Arial" w:hAnsi="Arial" w:cs="Arial"/>
          <w:color w:val="FF0000"/>
          <w:sz w:val="22"/>
          <w:szCs w:val="22"/>
        </w:rPr>
        <w:t xml:space="preserve"> </w:t>
      </w:r>
      <w:r w:rsidRPr="003A6F59">
        <w:rPr>
          <w:rFonts w:ascii="Arial" w:hAnsi="Arial" w:cs="Arial"/>
          <w:sz w:val="22"/>
          <w:szCs w:val="22"/>
        </w:rPr>
        <w:t>pouze v případě změny výše dosažené hodnoty, a to včetně popisu, kdy a proč ke změně došlo.</w:t>
      </w:r>
    </w:p>
    <w:p w14:paraId="38FF9C94" w14:textId="77777777" w:rsidR="003A6F59" w:rsidRPr="003A6F59" w:rsidRDefault="003A6F59" w:rsidP="003A6F59">
      <w:pPr>
        <w:spacing w:line="271"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3A6F59" w:rsidRPr="003A6F59" w14:paraId="7DED85B2" w14:textId="77777777" w:rsidTr="00210F6F">
        <w:trPr>
          <w:trHeight w:val="1793"/>
        </w:trPr>
        <w:tc>
          <w:tcPr>
            <w:tcW w:w="4575" w:type="dxa"/>
          </w:tcPr>
          <w:p w14:paraId="4126B76D" w14:textId="77777777" w:rsidR="003A6F59" w:rsidRPr="003A6F59" w:rsidRDefault="003A6F59" w:rsidP="003A6F59">
            <w:pPr>
              <w:spacing w:line="271" w:lineRule="auto"/>
              <w:ind w:left="52"/>
              <w:jc w:val="both"/>
              <w:rPr>
                <w:rFonts w:ascii="Arial" w:hAnsi="Arial" w:cs="Arial"/>
                <w:b/>
                <w:bCs/>
                <w:sz w:val="22"/>
                <w:szCs w:val="22"/>
              </w:rPr>
            </w:pPr>
            <w:r w:rsidRPr="003A6F59">
              <w:rPr>
                <w:rFonts w:ascii="Arial" w:hAnsi="Arial" w:cs="Arial"/>
                <w:b/>
                <w:bCs/>
                <w:sz w:val="22"/>
                <w:szCs w:val="22"/>
              </w:rPr>
              <w:t>V Závěrečné zprávě o realizaci projektu:</w:t>
            </w:r>
          </w:p>
          <w:p w14:paraId="0557AC64" w14:textId="77777777" w:rsidR="003A6F59" w:rsidRPr="003A6F59" w:rsidRDefault="003A6F59" w:rsidP="003A6F59">
            <w:pPr>
              <w:numPr>
                <w:ilvl w:val="0"/>
                <w:numId w:val="36"/>
              </w:numPr>
              <w:spacing w:after="200" w:line="271" w:lineRule="auto"/>
              <w:ind w:left="694"/>
              <w:contextualSpacing/>
              <w:jc w:val="both"/>
              <w:rPr>
                <w:rFonts w:ascii="Arial" w:hAnsi="Arial" w:cs="Arial"/>
                <w:sz w:val="22"/>
                <w:szCs w:val="22"/>
              </w:rPr>
            </w:pPr>
            <w:r w:rsidRPr="003A6F59">
              <w:rPr>
                <w:rFonts w:ascii="Arial" w:hAnsi="Arial" w:cs="Arial"/>
                <w:sz w:val="22"/>
                <w:szCs w:val="22"/>
              </w:rPr>
              <w:t xml:space="preserve">Fotodokumentace </w:t>
            </w:r>
          </w:p>
          <w:p w14:paraId="7E1B350E"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Doklad o předání a převzetí díla</w:t>
            </w:r>
          </w:p>
          <w:p w14:paraId="74CF63BA" w14:textId="77777777" w:rsidR="003A6F59" w:rsidRPr="003A6F59" w:rsidRDefault="003A6F59" w:rsidP="003A6F59">
            <w:pPr>
              <w:numPr>
                <w:ilvl w:val="0"/>
                <w:numId w:val="36"/>
              </w:numPr>
              <w:spacing w:line="271" w:lineRule="auto"/>
              <w:contextualSpacing/>
              <w:jc w:val="both"/>
              <w:rPr>
                <w:rFonts w:ascii="Arial" w:hAnsi="Arial" w:cs="Arial"/>
                <w:sz w:val="22"/>
                <w:szCs w:val="22"/>
              </w:rPr>
            </w:pPr>
            <w:r w:rsidRPr="003A6F5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5331CA55" w14:textId="77777777" w:rsidR="003A6F59" w:rsidRPr="003A6F59" w:rsidRDefault="003A6F59" w:rsidP="003A6F59">
            <w:pPr>
              <w:spacing w:line="271" w:lineRule="auto"/>
              <w:jc w:val="both"/>
              <w:rPr>
                <w:rFonts w:ascii="Arial" w:hAnsi="Arial" w:cs="Arial"/>
                <w:b/>
                <w:bCs/>
                <w:sz w:val="22"/>
                <w:szCs w:val="22"/>
              </w:rPr>
            </w:pPr>
            <w:r w:rsidRPr="003A6F59">
              <w:rPr>
                <w:rFonts w:ascii="Arial" w:hAnsi="Arial" w:cs="Arial"/>
                <w:b/>
                <w:bCs/>
                <w:sz w:val="22"/>
                <w:szCs w:val="22"/>
              </w:rPr>
              <w:t>V 1. Zprávě o udržitelnosti projektu:</w:t>
            </w:r>
            <w:r w:rsidRPr="003A6F59">
              <w:rPr>
                <w:rFonts w:ascii="Arial" w:hAnsi="Arial" w:cs="Arial"/>
                <w:b/>
                <w:bCs/>
                <w:sz w:val="28"/>
                <w:szCs w:val="28"/>
              </w:rPr>
              <w:t xml:space="preserve"> </w:t>
            </w:r>
          </w:p>
          <w:p w14:paraId="0D9A925C" w14:textId="05728CD1" w:rsidR="003A6F59" w:rsidRPr="003A6F59" w:rsidRDefault="00BC0B95" w:rsidP="007165E7">
            <w:pPr>
              <w:numPr>
                <w:ilvl w:val="0"/>
                <w:numId w:val="36"/>
              </w:numPr>
              <w:spacing w:line="271" w:lineRule="auto"/>
              <w:contextualSpacing/>
              <w:jc w:val="both"/>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C2EF94C" w14:textId="77777777" w:rsidR="003A6F59" w:rsidRPr="003A6F59" w:rsidRDefault="003A6F59" w:rsidP="003A6F59">
      <w:pPr>
        <w:spacing w:before="120" w:after="200" w:line="271" w:lineRule="auto"/>
        <w:jc w:val="both"/>
        <w:rPr>
          <w:rFonts w:ascii="Arial" w:hAnsi="Arial" w:cs="Arial"/>
          <w:sz w:val="22"/>
          <w:szCs w:val="22"/>
        </w:rPr>
      </w:pPr>
      <w:r w:rsidRPr="003A6F59">
        <w:rPr>
          <w:rFonts w:ascii="Arial" w:hAnsi="Arial" w:cs="Arial"/>
          <w:sz w:val="22"/>
          <w:szCs w:val="22"/>
        </w:rPr>
        <w:t>Je nutné doložit výpis z Rejstříku škol a školských zařízení a další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511EA75C" w14:textId="77777777" w:rsidR="003A6F59" w:rsidRPr="003A6F59" w:rsidRDefault="003A6F59" w:rsidP="003A6F59">
      <w:pPr>
        <w:keepNext/>
        <w:spacing w:line="276" w:lineRule="auto"/>
        <w:jc w:val="both"/>
        <w:rPr>
          <w:rFonts w:ascii="Arial" w:eastAsiaTheme="minorHAnsi" w:hAnsi="Arial" w:cs="Arial"/>
          <w:b/>
          <w:bCs/>
          <w:i/>
          <w:iCs/>
          <w:caps/>
          <w:color w:val="31849B" w:themeColor="accent5" w:themeShade="BF"/>
          <w:lang w:eastAsia="en-US"/>
        </w:rPr>
      </w:pPr>
      <w:r w:rsidRPr="003A6F59">
        <w:rPr>
          <w:rFonts w:ascii="Arial" w:eastAsiaTheme="minorHAnsi" w:hAnsi="Arial" w:cs="Arial"/>
          <w:b/>
          <w:bCs/>
          <w:i/>
          <w:iCs/>
          <w:caps/>
          <w:color w:val="31849B" w:themeColor="accent5" w:themeShade="BF"/>
          <w:lang w:eastAsia="en-US"/>
        </w:rPr>
        <w:t xml:space="preserve">TOLERANCE DOSAŽENÍ a udržení indikátoru </w:t>
      </w:r>
    </w:p>
    <w:p w14:paraId="20074A97"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Toleranční pásmo činí </w:t>
      </w:r>
      <w:r w:rsidRPr="00093192">
        <w:rPr>
          <w:rFonts w:ascii="Arial" w:hAnsi="Arial" w:cs="Arial"/>
          <w:color w:val="000000" w:themeColor="text1"/>
          <w:sz w:val="22"/>
          <w:szCs w:val="22"/>
        </w:rPr>
        <w:t xml:space="preserve">minus 10 % cílové </w:t>
      </w:r>
      <w:r w:rsidRPr="003A6F59">
        <w:rPr>
          <w:rFonts w:ascii="Arial" w:hAnsi="Arial" w:cs="Arial"/>
          <w:sz w:val="22"/>
          <w:szCs w:val="22"/>
        </w:rPr>
        <w:t>hodnoty indikátoru. Toto pásmo je pevně navázáno na cílovou hodnotu naplňovanou k Rozhodnému datu, ale platí i pro období udržitelnosti</w:t>
      </w:r>
      <w:r w:rsidRPr="003A6F59">
        <w:rPr>
          <w:rFonts w:ascii="Arial" w:hAnsi="Arial" w:cs="Arial"/>
          <w:sz w:val="22"/>
          <w:szCs w:val="22"/>
          <w:vertAlign w:val="superscript"/>
        </w:rPr>
        <w:footnoteReference w:id="1"/>
      </w:r>
      <w:r w:rsidRPr="003A6F59">
        <w:rPr>
          <w:rFonts w:ascii="Arial" w:hAnsi="Arial" w:cs="Arial"/>
          <w:sz w:val="22"/>
          <w:szCs w:val="22"/>
        </w:rPr>
        <w:t xml:space="preserve">. </w:t>
      </w:r>
    </w:p>
    <w:p w14:paraId="77DB31D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Překročení stanovené cílové hodnoty není sankcionováno.</w:t>
      </w:r>
    </w:p>
    <w:p w14:paraId="2F13C0F9"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3DEEF65"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3A92AE7D" w14:textId="77777777" w:rsidR="003A6F59" w:rsidRPr="003A6F59" w:rsidRDefault="003A6F59" w:rsidP="003A6F59">
      <w:pPr>
        <w:spacing w:after="200" w:line="276" w:lineRule="auto"/>
        <w:jc w:val="both"/>
        <w:rPr>
          <w:rFonts w:ascii="Arial" w:hAnsi="Arial" w:cs="Arial"/>
          <w:sz w:val="22"/>
          <w:szCs w:val="22"/>
        </w:rPr>
      </w:pPr>
      <w:r w:rsidRPr="003A6F59">
        <w:rPr>
          <w:rFonts w:ascii="Arial" w:hAnsi="Arial" w:cs="Arial"/>
          <w:sz w:val="22"/>
          <w:szCs w:val="22"/>
        </w:rPr>
        <w:t xml:space="preserve">V době udržitelnosti již </w:t>
      </w:r>
      <w:r w:rsidRPr="003A6F59">
        <w:rPr>
          <w:rFonts w:ascii="Arial" w:hAnsi="Arial" w:cs="Arial"/>
          <w:b/>
          <w:bCs/>
          <w:sz w:val="22"/>
          <w:szCs w:val="22"/>
          <w:u w:val="single"/>
        </w:rPr>
        <w:t>nelze cílovou hodnotu upravit</w:t>
      </w:r>
      <w:r w:rsidRPr="003A6F5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186F5011" w14:textId="6AB553CB" w:rsidR="00661D84" w:rsidRDefault="00661D84">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8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661D84" w14:paraId="492C8544"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158DD40" w14:textId="77777777" w:rsidR="00B048CA" w:rsidRPr="00661D84" w:rsidRDefault="00B048CA" w:rsidP="00B048CA">
            <w:pPr>
              <w:spacing w:line="276" w:lineRule="auto"/>
              <w:ind w:left="170" w:right="170"/>
              <w:jc w:val="center"/>
              <w:rPr>
                <w:rFonts w:ascii="Arial" w:eastAsiaTheme="minorHAnsi" w:hAnsi="Arial" w:cs="Arial"/>
                <w:b/>
                <w:bCs/>
                <w:color w:val="000000"/>
                <w:lang w:eastAsia="en-US"/>
              </w:rPr>
            </w:pPr>
            <w:r w:rsidRPr="00661D84">
              <w:rPr>
                <w:rFonts w:ascii="Arial" w:eastAsiaTheme="minorHAnsi" w:hAnsi="Arial" w:cs="Arial"/>
                <w:b/>
                <w:bCs/>
                <w:color w:val="000000"/>
                <w:lang w:eastAsia="en-US"/>
              </w:rPr>
              <w:t>METODICKÝ LIST INDIKÁTORU</w:t>
            </w:r>
          </w:p>
        </w:tc>
      </w:tr>
      <w:tr w:rsidR="00B048CA" w:rsidRPr="00661D84" w14:paraId="16F2C351"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15134" w14:textId="77777777" w:rsidR="00B048CA" w:rsidRPr="00661D8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95127A" w14:textId="77777777" w:rsidR="00B048CA" w:rsidRPr="00661D84" w:rsidRDefault="00B048CA" w:rsidP="00B048CA">
            <w:pPr>
              <w:spacing w:before="80" w:after="80" w:line="276" w:lineRule="auto"/>
              <w:ind w:left="57" w:right="57"/>
              <w:jc w:val="center"/>
              <w:rPr>
                <w:rFonts w:eastAsiaTheme="minorHAnsi"/>
                <w:b/>
                <w:bCs/>
              </w:rPr>
            </w:pPr>
            <w:r w:rsidRPr="00661D84">
              <w:rPr>
                <w:rFonts w:ascii="Arial" w:eastAsiaTheme="minorHAnsi" w:hAnsi="Arial" w:cs="Arial"/>
                <w:b/>
                <w:bCs/>
                <w:color w:val="000000"/>
                <w:lang w:eastAsia="en-US"/>
              </w:rPr>
              <w:t>509 031 - Kapacita rekonstruovaných či modernizovaných učeben v podpořených vzdělávacích zařízeních</w:t>
            </w:r>
          </w:p>
        </w:tc>
      </w:tr>
      <w:tr w:rsidR="00B048CA" w:rsidRPr="00661D84" w14:paraId="71810FE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A3BAA9A" w14:textId="77777777" w:rsidR="00B048CA" w:rsidRPr="00661D84" w:rsidRDefault="00B048CA" w:rsidP="00B048CA">
            <w:pPr>
              <w:spacing w:line="276" w:lineRule="auto"/>
              <w:ind w:left="57" w:right="57"/>
              <w:jc w:val="center"/>
              <w:outlineLvl w:val="0"/>
              <w:rPr>
                <w:rFonts w:ascii="Arial" w:eastAsiaTheme="minorHAnsi" w:hAnsi="Arial" w:cs="Arial"/>
                <w:b/>
                <w:bCs/>
                <w:caps/>
                <w:color w:val="000000"/>
                <w:lang w:eastAsia="en-US"/>
              </w:rPr>
            </w:pPr>
            <w:r w:rsidRPr="00661D8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E0CCE47"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C526F3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Typ indikátoru</w:t>
            </w:r>
          </w:p>
        </w:tc>
      </w:tr>
      <w:tr w:rsidR="00B048CA" w:rsidRPr="00661D84" w14:paraId="5663D150"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F4D08D4"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58B875"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A93BB0" w14:textId="77777777" w:rsidR="00B048CA" w:rsidRPr="00661D8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661D84">
              <w:rPr>
                <w:rFonts w:ascii="Arial" w:eastAsiaTheme="minorHAnsi" w:hAnsi="Arial" w:cs="Arial"/>
                <w:b/>
                <w:bCs/>
                <w:color w:val="000000"/>
                <w:sz w:val="22"/>
                <w:szCs w:val="22"/>
                <w:lang w:eastAsia="en-US"/>
              </w:rPr>
              <w:t>výstup</w:t>
            </w:r>
          </w:p>
        </w:tc>
      </w:tr>
    </w:tbl>
    <w:p w14:paraId="70236E5C"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 xml:space="preserve">Definice indikátoru </w:t>
      </w:r>
    </w:p>
    <w:p w14:paraId="1A4DA9E6" w14:textId="567D58B0" w:rsidR="00661D84" w:rsidRPr="00661D84" w:rsidRDefault="00661D84" w:rsidP="00661D84">
      <w:pPr>
        <w:spacing w:after="200" w:line="276" w:lineRule="auto"/>
        <w:jc w:val="both"/>
        <w:rPr>
          <w:rFonts w:ascii="Arial" w:hAnsi="Arial" w:cs="Arial"/>
          <w:sz w:val="22"/>
          <w:szCs w:val="22"/>
        </w:rPr>
      </w:pPr>
      <w:r w:rsidRPr="00661D84">
        <w:rPr>
          <w:rFonts w:ascii="Arial" w:hAnsi="Arial" w:cs="Arial"/>
          <w:sz w:val="22"/>
          <w:szCs w:val="22"/>
        </w:rPr>
        <w:t>Kapacita rekonstruovaných či modernizovaných učeben</w:t>
      </w:r>
      <w:r w:rsidR="003A6F59">
        <w:rPr>
          <w:rFonts w:ascii="Arial" w:hAnsi="Arial" w:cs="Arial"/>
          <w:sz w:val="22"/>
          <w:szCs w:val="22"/>
        </w:rPr>
        <w:t xml:space="preserve"> </w:t>
      </w:r>
      <w:r w:rsidRPr="00661D84">
        <w:rPr>
          <w:rFonts w:ascii="Arial" w:hAnsi="Arial" w:cs="Arial"/>
          <w:sz w:val="22"/>
          <w:szCs w:val="22"/>
        </w:rPr>
        <w:t xml:space="preserve">vyjádřená jako maximální </w:t>
      </w:r>
      <w:r w:rsidR="003A6F59" w:rsidRPr="00661D84">
        <w:rPr>
          <w:rFonts w:ascii="Arial" w:hAnsi="Arial" w:cs="Arial"/>
          <w:sz w:val="22"/>
          <w:szCs w:val="22"/>
        </w:rPr>
        <w:t>počet</w:t>
      </w:r>
      <w:r w:rsidRPr="00661D84">
        <w:rPr>
          <w:rFonts w:ascii="Arial" w:hAnsi="Arial" w:cs="Arial"/>
          <w:sz w:val="22"/>
          <w:szCs w:val="22"/>
        </w:rPr>
        <w:t xml:space="preserve"> žáků / studentů, kteří je mohou v jednom okamžiku využít. Kapacita učebny nezahrnuje učitele, rodiče, pomocný personál nebo jiné osoby, které mohou zařízení také používat. Modernizace nezahrnuje energetickou inovaci ani údržbu a opravy.</w:t>
      </w:r>
    </w:p>
    <w:p w14:paraId="307B9461" w14:textId="77777777" w:rsidR="00661D84" w:rsidRPr="00661D84" w:rsidRDefault="00661D84" w:rsidP="00661D84">
      <w:pPr>
        <w:spacing w:before="240" w:line="276" w:lineRule="auto"/>
        <w:jc w:val="both"/>
        <w:rPr>
          <w:rFonts w:ascii="Arial" w:eastAsiaTheme="minorHAnsi" w:hAnsi="Arial" w:cs="Arial"/>
          <w:b/>
          <w:bCs/>
          <w:i/>
          <w:iCs/>
          <w:caps/>
          <w:color w:val="31849B" w:themeColor="accent5" w:themeShade="BF"/>
          <w:lang w:eastAsia="en-US"/>
        </w:rPr>
      </w:pPr>
      <w:r w:rsidRPr="00661D84">
        <w:rPr>
          <w:rFonts w:ascii="Arial" w:eastAsiaTheme="minorHAnsi" w:hAnsi="Arial" w:cs="Arial"/>
          <w:b/>
          <w:bCs/>
          <w:i/>
          <w:iCs/>
          <w:caps/>
          <w:color w:val="31849B" w:themeColor="accent5" w:themeShade="BF"/>
          <w:lang w:eastAsia="en-US"/>
        </w:rPr>
        <w:t>Upřesňující informace</w:t>
      </w:r>
    </w:p>
    <w:p w14:paraId="71F5BE3B" w14:textId="77777777" w:rsidR="003A6F59" w:rsidRPr="00331A94" w:rsidRDefault="003A6F59" w:rsidP="003A6F59">
      <w:pPr>
        <w:spacing w:after="240" w:line="271" w:lineRule="auto"/>
        <w:jc w:val="both"/>
        <w:rPr>
          <w:b/>
          <w:bCs/>
        </w:rPr>
      </w:pPr>
      <w:r w:rsidRPr="00331A94">
        <w:rPr>
          <w:rFonts w:ascii="Arial" w:hAnsi="Arial" w:cs="Arial"/>
          <w:sz w:val="22"/>
          <w:szCs w:val="22"/>
        </w:rPr>
        <w:t xml:space="preserve">Indikátor je povinný k výběru a naplnění pro projekty výzvy, </w:t>
      </w:r>
      <w:r w:rsidRPr="00331A94">
        <w:rPr>
          <w:rFonts w:ascii="Arial" w:hAnsi="Arial" w:cs="Arial"/>
          <w:b/>
          <w:bCs/>
          <w:sz w:val="22"/>
          <w:szCs w:val="22"/>
        </w:rPr>
        <w:t>u kterých dochází k podpoře existující (stávající) kapacity.</w:t>
      </w:r>
    </w:p>
    <w:p w14:paraId="7B8FCE46" w14:textId="6A0A553E" w:rsidR="003A6F59" w:rsidRPr="00422774" w:rsidRDefault="003A6F59" w:rsidP="003A6F59">
      <w:pPr>
        <w:spacing w:after="240" w:line="271" w:lineRule="auto"/>
        <w:jc w:val="both"/>
        <w:rPr>
          <w:rFonts w:ascii="Arial" w:hAnsi="Arial" w:cs="Arial"/>
          <w:sz w:val="22"/>
          <w:szCs w:val="22"/>
        </w:rPr>
      </w:pPr>
      <w:r w:rsidRPr="00C645DD">
        <w:rPr>
          <w:rFonts w:ascii="Arial" w:hAnsi="Arial" w:cs="Arial"/>
          <w:sz w:val="22"/>
          <w:szCs w:val="22"/>
        </w:rPr>
        <w:t xml:space="preserve">Indikátor je povinný k výběru a naplnění pro projekty výzvy, u kterých </w:t>
      </w:r>
      <w:r>
        <w:rPr>
          <w:rFonts w:ascii="Arial" w:hAnsi="Arial" w:cs="Arial"/>
          <w:sz w:val="22"/>
          <w:szCs w:val="22"/>
        </w:rPr>
        <w:t xml:space="preserve">dojde k modernizaci </w:t>
      </w:r>
      <w:r w:rsidRPr="00C645DD">
        <w:rPr>
          <w:rFonts w:ascii="Arial" w:hAnsi="Arial" w:cs="Arial"/>
          <w:sz w:val="22"/>
          <w:szCs w:val="22"/>
        </w:rPr>
        <w:t>stávající</w:t>
      </w:r>
      <w:r>
        <w:rPr>
          <w:rFonts w:ascii="Arial" w:hAnsi="Arial" w:cs="Arial"/>
          <w:sz w:val="22"/>
          <w:szCs w:val="22"/>
        </w:rPr>
        <w:t>ch</w:t>
      </w:r>
      <w:r w:rsidRPr="00C645DD">
        <w:rPr>
          <w:rFonts w:ascii="Arial" w:hAnsi="Arial" w:cs="Arial"/>
          <w:sz w:val="22"/>
          <w:szCs w:val="22"/>
        </w:rPr>
        <w:t xml:space="preserve"> kapacit</w:t>
      </w:r>
      <w:r>
        <w:rPr>
          <w:rFonts w:ascii="Arial" w:hAnsi="Arial" w:cs="Arial"/>
          <w:sz w:val="22"/>
          <w:szCs w:val="22"/>
        </w:rPr>
        <w:t>.</w:t>
      </w:r>
    </w:p>
    <w:p w14:paraId="44EA34DD" w14:textId="15FE1C85" w:rsidR="00254CD3"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„Kapacitou“ je míněna </w:t>
      </w:r>
      <w:r>
        <w:rPr>
          <w:rFonts w:ascii="Arial" w:hAnsi="Arial" w:cs="Arial"/>
          <w:sz w:val="22"/>
          <w:szCs w:val="22"/>
        </w:rPr>
        <w:t xml:space="preserve">stávající </w:t>
      </w:r>
      <w:r w:rsidRPr="00BF5A66">
        <w:rPr>
          <w:rFonts w:ascii="Arial" w:hAnsi="Arial" w:cs="Arial"/>
          <w:sz w:val="22"/>
          <w:szCs w:val="22"/>
        </w:rPr>
        <w:t xml:space="preserve">maximální okamžitá (nominální) kapacita uživatelů </w:t>
      </w:r>
      <w:r>
        <w:rPr>
          <w:rFonts w:ascii="Arial" w:hAnsi="Arial" w:cs="Arial"/>
          <w:sz w:val="22"/>
          <w:szCs w:val="22"/>
        </w:rPr>
        <w:t>modernizované</w:t>
      </w:r>
      <w:r w:rsidRPr="00BF5A66">
        <w:rPr>
          <w:rFonts w:ascii="Arial" w:hAnsi="Arial" w:cs="Arial"/>
          <w:sz w:val="22"/>
          <w:szCs w:val="22"/>
        </w:rPr>
        <w:t xml:space="preserve"> infrastruktury</w:t>
      </w:r>
      <w:r>
        <w:rPr>
          <w:rFonts w:ascii="Arial" w:hAnsi="Arial" w:cs="Arial"/>
          <w:sz w:val="22"/>
          <w:szCs w:val="22"/>
        </w:rPr>
        <w:t xml:space="preserve">. </w:t>
      </w:r>
      <w:r w:rsidRPr="00BF5A66">
        <w:rPr>
          <w:rFonts w:ascii="Arial" w:hAnsi="Arial" w:cs="Arial"/>
          <w:sz w:val="22"/>
          <w:szCs w:val="22"/>
        </w:rPr>
        <w:t xml:space="preserve">Tzn., pokud bude </w:t>
      </w:r>
      <w:r>
        <w:rPr>
          <w:rFonts w:ascii="Arial" w:hAnsi="Arial" w:cs="Arial"/>
          <w:sz w:val="22"/>
          <w:szCs w:val="22"/>
        </w:rPr>
        <w:t xml:space="preserve">modernizovaná </w:t>
      </w:r>
      <w:r w:rsidRPr="00BF5A66">
        <w:rPr>
          <w:rFonts w:ascii="Arial" w:hAnsi="Arial" w:cs="Arial"/>
          <w:sz w:val="22"/>
          <w:szCs w:val="22"/>
        </w:rPr>
        <w:t>učebna</w:t>
      </w:r>
      <w:r>
        <w:rPr>
          <w:rFonts w:ascii="Arial" w:hAnsi="Arial" w:cs="Arial"/>
          <w:sz w:val="22"/>
          <w:szCs w:val="22"/>
        </w:rPr>
        <w:t xml:space="preserve"> </w:t>
      </w:r>
      <w:r w:rsidRPr="00BF5A66">
        <w:rPr>
          <w:rFonts w:ascii="Arial" w:hAnsi="Arial" w:cs="Arial"/>
          <w:sz w:val="22"/>
          <w:szCs w:val="22"/>
        </w:rPr>
        <w:t xml:space="preserve">určena např. maximálně pro 30 osob (uživatelů), tak bude vykázána hodnota ve výši 30 osob. </w:t>
      </w:r>
    </w:p>
    <w:p w14:paraId="5098C8FF" w14:textId="29751420" w:rsidR="002A084E" w:rsidRDefault="002A084E" w:rsidP="003A6F59">
      <w:pPr>
        <w:spacing w:before="240" w:after="240" w:line="271" w:lineRule="auto"/>
        <w:jc w:val="both"/>
        <w:rPr>
          <w:rFonts w:ascii="Arial" w:hAnsi="Arial" w:cs="Arial"/>
          <w:sz w:val="22"/>
          <w:szCs w:val="22"/>
        </w:rPr>
      </w:pPr>
      <w:r>
        <w:rPr>
          <w:rFonts w:ascii="Arial" w:hAnsi="Arial" w:cs="Arial"/>
          <w:sz w:val="22"/>
          <w:szCs w:val="22"/>
        </w:rPr>
        <w:t>Indikátor je vykazován na úrovni učebny i v případě, že dochází pouze k nákupu vybavení. Bude udána kapacita učebny, pro kterou</w:t>
      </w:r>
      <w:r w:rsidR="00B560C9">
        <w:rPr>
          <w:rFonts w:ascii="Arial" w:hAnsi="Arial" w:cs="Arial"/>
          <w:sz w:val="22"/>
          <w:szCs w:val="22"/>
        </w:rPr>
        <w:t xml:space="preserve"> je</w:t>
      </w:r>
      <w:r>
        <w:rPr>
          <w:rFonts w:ascii="Arial" w:hAnsi="Arial" w:cs="Arial"/>
          <w:sz w:val="22"/>
          <w:szCs w:val="22"/>
        </w:rPr>
        <w:t xml:space="preserve"> vybavení určeno.</w:t>
      </w:r>
    </w:p>
    <w:p w14:paraId="56E9428C" w14:textId="0B91D8FC" w:rsidR="003A6F59" w:rsidRDefault="003A6F59" w:rsidP="003A6F59">
      <w:pPr>
        <w:spacing w:before="240" w:after="240" w:line="271" w:lineRule="auto"/>
        <w:jc w:val="both"/>
        <w:rPr>
          <w:rFonts w:ascii="Arial" w:hAnsi="Arial" w:cs="Arial"/>
          <w:sz w:val="22"/>
          <w:szCs w:val="22"/>
        </w:rPr>
      </w:pPr>
      <w:r w:rsidRPr="00BF5A66">
        <w:rPr>
          <w:rFonts w:ascii="Arial" w:hAnsi="Arial" w:cs="Arial"/>
          <w:sz w:val="22"/>
          <w:szCs w:val="22"/>
        </w:rPr>
        <w:t xml:space="preserve">V případě, že </w:t>
      </w:r>
      <w:r w:rsidR="00254CD3">
        <w:rPr>
          <w:rFonts w:ascii="Arial" w:hAnsi="Arial" w:cs="Arial"/>
          <w:sz w:val="22"/>
          <w:szCs w:val="22"/>
        </w:rPr>
        <w:t xml:space="preserve">je </w:t>
      </w:r>
      <w:r w:rsidRPr="00BF5A66">
        <w:rPr>
          <w:rFonts w:ascii="Arial" w:hAnsi="Arial" w:cs="Arial"/>
          <w:sz w:val="22"/>
          <w:szCs w:val="22"/>
        </w:rPr>
        <w:t>součástí projektu</w:t>
      </w:r>
      <w:r w:rsidR="00254CD3">
        <w:rPr>
          <w:rFonts w:ascii="Arial" w:hAnsi="Arial" w:cs="Arial"/>
          <w:sz w:val="22"/>
          <w:szCs w:val="22"/>
        </w:rPr>
        <w:t xml:space="preserve"> vnitřní konektivita, budou do indikátor</w:t>
      </w:r>
      <w:r w:rsidR="00B560C9">
        <w:rPr>
          <w:rFonts w:ascii="Arial" w:hAnsi="Arial" w:cs="Arial"/>
          <w:sz w:val="22"/>
          <w:szCs w:val="22"/>
        </w:rPr>
        <w:t>u</w:t>
      </w:r>
      <w:r w:rsidR="00254CD3">
        <w:rPr>
          <w:rFonts w:ascii="Arial" w:hAnsi="Arial" w:cs="Arial"/>
          <w:sz w:val="22"/>
          <w:szCs w:val="22"/>
        </w:rPr>
        <w:t xml:space="preserve"> započítány kapacity všech učeben</w:t>
      </w:r>
      <w:r w:rsidR="002A084E">
        <w:rPr>
          <w:rFonts w:ascii="Arial" w:hAnsi="Arial" w:cs="Arial"/>
          <w:sz w:val="22"/>
          <w:szCs w:val="22"/>
        </w:rPr>
        <w:t xml:space="preserve"> (i kmenových či s jiným odborným zaměřením)</w:t>
      </w:r>
      <w:r w:rsidR="00254CD3">
        <w:rPr>
          <w:rFonts w:ascii="Arial" w:hAnsi="Arial" w:cs="Arial"/>
          <w:sz w:val="22"/>
          <w:szCs w:val="22"/>
        </w:rPr>
        <w:t xml:space="preserve"> dotčených konektivitou (vyjma učeben vykázaných v indikátoru </w:t>
      </w:r>
      <w:r w:rsidR="00254CD3" w:rsidRPr="00254CD3">
        <w:rPr>
          <w:rFonts w:ascii="Arial" w:hAnsi="Arial" w:cs="Arial"/>
          <w:sz w:val="22"/>
          <w:szCs w:val="22"/>
        </w:rPr>
        <w:t>509</w:t>
      </w:r>
      <w:r w:rsidR="00254CD3">
        <w:rPr>
          <w:rFonts w:ascii="Arial" w:hAnsi="Arial" w:cs="Arial"/>
          <w:sz w:val="22"/>
          <w:szCs w:val="22"/>
        </w:rPr>
        <w:t> </w:t>
      </w:r>
      <w:r w:rsidR="00254CD3" w:rsidRPr="00254CD3">
        <w:rPr>
          <w:rFonts w:ascii="Arial" w:hAnsi="Arial" w:cs="Arial"/>
          <w:sz w:val="22"/>
          <w:szCs w:val="22"/>
        </w:rPr>
        <w:t>021</w:t>
      </w:r>
      <w:r w:rsidR="00254CD3">
        <w:rPr>
          <w:rFonts w:ascii="Arial" w:hAnsi="Arial" w:cs="Arial"/>
          <w:sz w:val="22"/>
          <w:szCs w:val="22"/>
        </w:rPr>
        <w:t>).</w:t>
      </w:r>
      <w:r w:rsidRPr="00BF5A66">
        <w:rPr>
          <w:rFonts w:ascii="Arial" w:hAnsi="Arial" w:cs="Arial"/>
          <w:sz w:val="22"/>
          <w:szCs w:val="22"/>
        </w:rPr>
        <w:t xml:space="preserve"> </w:t>
      </w:r>
    </w:p>
    <w:p w14:paraId="4DAADD16" w14:textId="6DF848EE" w:rsidR="003A6F59" w:rsidRPr="00422774" w:rsidRDefault="00B048CA" w:rsidP="003A6F59">
      <w:pPr>
        <w:spacing w:before="240" w:after="240" w:line="271" w:lineRule="auto"/>
        <w:jc w:val="both"/>
        <w:rPr>
          <w:rFonts w:ascii="Arial" w:hAnsi="Arial" w:cs="Arial"/>
          <w:sz w:val="22"/>
          <w:szCs w:val="22"/>
        </w:rPr>
      </w:pPr>
      <w:r w:rsidRPr="00422774">
        <w:rPr>
          <w:rFonts w:ascii="Arial" w:hAnsi="Arial" w:cs="Arial"/>
          <w:noProof/>
          <w:sz w:val="22"/>
          <w:szCs w:val="22"/>
        </w:rPr>
        <mc:AlternateContent>
          <mc:Choice Requires="wps">
            <w:drawing>
              <wp:anchor distT="0" distB="0" distL="114300" distR="114300" simplePos="0" relativeHeight="251674624" behindDoc="1" locked="0" layoutInCell="1" allowOverlap="1" wp14:anchorId="2EF061DF" wp14:editId="55C0EB34">
                <wp:simplePos x="0" y="0"/>
                <wp:positionH relativeFrom="margin">
                  <wp:posOffset>-63033</wp:posOffset>
                </wp:positionH>
                <wp:positionV relativeFrom="paragraph">
                  <wp:posOffset>672872</wp:posOffset>
                </wp:positionV>
                <wp:extent cx="5954395" cy="1181460"/>
                <wp:effectExtent l="0" t="0" r="8255" b="0"/>
                <wp:wrapNone/>
                <wp:docPr id="13" name="Obdélník 13"/>
                <wp:cNvGraphicFramePr/>
                <a:graphic xmlns:a="http://schemas.openxmlformats.org/drawingml/2006/main">
                  <a:graphicData uri="http://schemas.microsoft.com/office/word/2010/wordprocessingShape">
                    <wps:wsp>
                      <wps:cNvSpPr/>
                      <wps:spPr>
                        <a:xfrm>
                          <a:off x="0" y="0"/>
                          <a:ext cx="5954395" cy="118146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1C1579DE" id="Obdélník 13" o:spid="_x0000_s1026" style="position:absolute;margin-left:-4.95pt;margin-top:53pt;width:468.85pt;height:93.0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" fillcolor="#9cc2e5" stroked="f" strokeweight="2pt">
                <w10:wrap anchorx="margin"/>
              </v:rect>
            </w:pict>
          </mc:Fallback>
        </mc:AlternateContent>
      </w:r>
      <w:r w:rsidR="003A6F59" w:rsidRPr="00422774">
        <w:rPr>
          <w:rFonts w:ascii="Arial" w:hAnsi="Arial" w:cs="Arial"/>
          <w:sz w:val="22"/>
          <w:szCs w:val="22"/>
        </w:rPr>
        <w:t>Hodnoty jsou vykazovány jako prostý součet</w:t>
      </w:r>
      <w:r w:rsidR="003A6F59" w:rsidRPr="00C76268">
        <w:rPr>
          <w:rFonts w:ascii="Arial" w:hAnsi="Arial" w:cs="Arial"/>
          <w:sz w:val="22"/>
          <w:szCs w:val="22"/>
        </w:rPr>
        <w:t xml:space="preserve"> </w:t>
      </w:r>
      <w:r w:rsidR="003A6F59">
        <w:rPr>
          <w:rFonts w:ascii="Arial" w:hAnsi="Arial" w:cs="Arial"/>
          <w:sz w:val="22"/>
          <w:szCs w:val="22"/>
        </w:rPr>
        <w:t xml:space="preserve">stávající modernizované </w:t>
      </w:r>
      <w:r w:rsidR="003A6F59" w:rsidRPr="00C76268">
        <w:rPr>
          <w:rFonts w:ascii="Arial" w:hAnsi="Arial" w:cs="Arial"/>
          <w:sz w:val="22"/>
          <w:szCs w:val="22"/>
        </w:rPr>
        <w:t>nominální kapacity daného zařízení.</w:t>
      </w:r>
      <w:r w:rsidR="003A6F59" w:rsidRPr="00422774">
        <w:rPr>
          <w:rFonts w:ascii="Arial" w:hAnsi="Arial" w:cs="Arial"/>
          <w:sz w:val="22"/>
          <w:szCs w:val="22"/>
        </w:rPr>
        <w:t xml:space="preserve"> Hodnota je vykazována s přesností na celé jednotky </w:t>
      </w:r>
      <w:r w:rsidR="003A6F59" w:rsidRPr="00422774">
        <w:rPr>
          <w:rFonts w:ascii="Arial" w:hAnsi="Arial" w:cs="Arial"/>
          <w:sz w:val="22"/>
          <w:szCs w:val="22"/>
          <w:u w:val="single"/>
        </w:rPr>
        <w:t>(není možné vykázat desetinné číslo)</w:t>
      </w:r>
      <w:r w:rsidR="003A6F59" w:rsidRPr="00C76268">
        <w:rPr>
          <w:rFonts w:ascii="Arial" w:hAnsi="Arial" w:cs="Arial"/>
          <w:sz w:val="22"/>
          <w:szCs w:val="22"/>
          <w:u w:val="single"/>
        </w:rPr>
        <w:t>.</w:t>
      </w:r>
    </w:p>
    <w:p w14:paraId="522154FC" w14:textId="66232967" w:rsidR="00661D84" w:rsidRPr="00661D84" w:rsidRDefault="00661D84" w:rsidP="006B6EF3">
      <w:pPr>
        <w:ind w:right="227"/>
        <w:jc w:val="both"/>
        <w:rPr>
          <w:rFonts w:ascii="Arial" w:hAnsi="Arial" w:cs="Arial"/>
          <w:sz w:val="22"/>
          <w:szCs w:val="22"/>
        </w:rPr>
      </w:pPr>
      <w:r w:rsidRPr="00661D84">
        <w:rPr>
          <w:rFonts w:ascii="Arial" w:hAnsi="Arial" w:cs="Arial"/>
          <w:b/>
          <w:bCs/>
          <w:sz w:val="22"/>
          <w:szCs w:val="22"/>
        </w:rPr>
        <w:t>UPOZORNĚNÍ:</w:t>
      </w:r>
    </w:p>
    <w:p w14:paraId="4312A39A" w14:textId="1D3B3082" w:rsidR="00661D84" w:rsidRDefault="003A6F59" w:rsidP="00661D84">
      <w:pPr>
        <w:spacing w:line="276" w:lineRule="auto"/>
        <w:jc w:val="both"/>
        <w:rPr>
          <w:rFonts w:ascii="Arial" w:hAnsi="Arial" w:cs="Arial"/>
          <w:sz w:val="22"/>
          <w:szCs w:val="22"/>
        </w:rPr>
      </w:pPr>
      <w:r w:rsidRPr="006B6EF3">
        <w:rPr>
          <w:rFonts w:ascii="Arial" w:hAnsi="Arial" w:cs="Arial"/>
          <w:b/>
          <w:bCs/>
          <w:sz w:val="22"/>
          <w:szCs w:val="22"/>
        </w:rPr>
        <w:t>Do indikátoru se nezapočítává nově vytvořená kapacita, ta je započítána do indikátoru</w:t>
      </w:r>
      <w:r w:rsidRPr="003A6F59">
        <w:rPr>
          <w:rFonts w:ascii="Arial" w:hAnsi="Arial" w:cs="Arial"/>
          <w:sz w:val="22"/>
          <w:szCs w:val="22"/>
        </w:rPr>
        <w:t xml:space="preserve"> 509 021 - Kapacita nových učeben v podpořených vzdělávacích zařízeních</w:t>
      </w:r>
      <w:r w:rsidR="00BB1405">
        <w:rPr>
          <w:rFonts w:ascii="Arial" w:hAnsi="Arial" w:cs="Arial"/>
          <w:sz w:val="22"/>
          <w:szCs w:val="22"/>
        </w:rPr>
        <w:t>.</w:t>
      </w:r>
    </w:p>
    <w:p w14:paraId="02C0B54C" w14:textId="77777777" w:rsidR="00BB1405" w:rsidRDefault="00BB1405" w:rsidP="00661D84">
      <w:pPr>
        <w:spacing w:line="276" w:lineRule="auto"/>
        <w:jc w:val="both"/>
        <w:rPr>
          <w:rFonts w:ascii="Arial" w:hAnsi="Arial" w:cs="Arial"/>
          <w:sz w:val="22"/>
          <w:szCs w:val="22"/>
        </w:rPr>
      </w:pPr>
    </w:p>
    <w:p w14:paraId="72A2383D" w14:textId="675EF83C" w:rsidR="00BB1405" w:rsidRPr="00BB1405" w:rsidRDefault="00BB1405" w:rsidP="00661D84">
      <w:pPr>
        <w:spacing w:line="276" w:lineRule="auto"/>
        <w:jc w:val="both"/>
        <w:rPr>
          <w:rFonts w:ascii="Arial" w:hAnsi="Arial" w:cs="Arial"/>
          <w:b/>
          <w:bCs/>
          <w:sz w:val="22"/>
          <w:szCs w:val="22"/>
        </w:rPr>
      </w:pPr>
      <w:bookmarkStart w:id="6" w:name="_Hlk114055995"/>
      <w:r w:rsidRPr="00BB1405">
        <w:rPr>
          <w:rFonts w:ascii="Arial" w:hAnsi="Arial" w:cs="Arial"/>
          <w:b/>
          <w:bCs/>
          <w:sz w:val="22"/>
          <w:szCs w:val="22"/>
        </w:rPr>
        <w:t xml:space="preserve">Do indikátoru se nezapočítává dopad a rozsah bezbariérovosti. Bezbariérovost je pro výpočet indikátoru nerelevantní. </w:t>
      </w:r>
    </w:p>
    <w:bookmarkEnd w:id="6"/>
    <w:p w14:paraId="251F6D24" w14:textId="77777777" w:rsidR="00E946B4" w:rsidRDefault="00E946B4" w:rsidP="00E946B4">
      <w:pPr>
        <w:keepNext/>
        <w:keepLines/>
        <w:spacing w:before="120" w:after="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41AACB1B" w14:textId="1020A888" w:rsidR="00E946B4" w:rsidRDefault="00E946B4" w:rsidP="007165E7">
      <w:pPr>
        <w:keepNext/>
        <w:keepLines/>
        <w:spacing w:after="240" w:line="276" w:lineRule="auto"/>
        <w:jc w:val="both"/>
        <w:rPr>
          <w:rFonts w:ascii="Arial" w:eastAsia="Calibri" w:hAnsi="Arial"/>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D684B5A" w14:textId="39EBD664"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Cílová hodnota:</w:t>
      </w:r>
      <w:r w:rsidRPr="006B6EF3">
        <w:rPr>
          <w:rFonts w:ascii="Arial" w:hAnsi="Arial" w:cs="Arial"/>
          <w:sz w:val="22"/>
          <w:szCs w:val="22"/>
        </w:rPr>
        <w:t xml:space="preserve"> Stávající nominální kapacita zařízení, kterou se žadatel zavazuje modernizovat. </w:t>
      </w:r>
      <w:r w:rsidRPr="006B6EF3">
        <w:rPr>
          <w:rFonts w:ascii="Arial" w:hAnsi="Arial" w:cs="Arial"/>
          <w:b/>
          <w:bCs/>
          <w:sz w:val="22"/>
          <w:szCs w:val="22"/>
        </w:rPr>
        <w:t xml:space="preserve">Žadatel ve </w:t>
      </w:r>
      <w:r w:rsidR="002F2DAF">
        <w:rPr>
          <w:rFonts w:ascii="Arial" w:hAnsi="Arial" w:cs="Arial"/>
          <w:b/>
          <w:bCs/>
          <w:sz w:val="22"/>
          <w:szCs w:val="22"/>
        </w:rPr>
        <w:t>s</w:t>
      </w:r>
      <w:r w:rsidRPr="006B6EF3">
        <w:rPr>
          <w:rFonts w:ascii="Arial" w:hAnsi="Arial" w:cs="Arial"/>
          <w:b/>
          <w:bCs/>
          <w:sz w:val="22"/>
          <w:szCs w:val="22"/>
        </w:rPr>
        <w:t xml:space="preserve">tudii proveditelnosti uvede způsob výpočtu tak, aby jeho výsledek odpovídal cílové hodnotě a bylo možné ho ověřit. </w:t>
      </w:r>
      <w:r w:rsidRPr="006B6EF3">
        <w:rPr>
          <w:rFonts w:ascii="Arial" w:hAnsi="Arial" w:cs="Arial"/>
          <w:sz w:val="22"/>
          <w:szCs w:val="22"/>
        </w:rPr>
        <w:t xml:space="preserve">Tuto hodnotu se příjemce zavazuje naplnit k datu </w:t>
      </w:r>
      <w:r w:rsidRPr="006B6EF3">
        <w:rPr>
          <w:rFonts w:ascii="Arial" w:hAnsi="Arial" w:cs="Arial"/>
          <w:color w:val="000000" w:themeColor="text1"/>
          <w:sz w:val="22"/>
          <w:szCs w:val="22"/>
        </w:rPr>
        <w:t xml:space="preserve">ukončení fyzické realizace projektu </w:t>
      </w:r>
      <w:r w:rsidRPr="006B6EF3">
        <w:rPr>
          <w:rFonts w:ascii="Arial" w:hAnsi="Arial" w:cs="Arial"/>
          <w:sz w:val="22"/>
          <w:szCs w:val="22"/>
        </w:rPr>
        <w:t xml:space="preserve">a od tohoto okamžiku udržet až do konce udržitelnosti projektu. </w:t>
      </w:r>
    </w:p>
    <w:p w14:paraId="451F7371" w14:textId="77777777" w:rsidR="006B6EF3" w:rsidRPr="006B6EF3" w:rsidRDefault="006B6EF3" w:rsidP="006B6EF3">
      <w:pPr>
        <w:spacing w:after="200" w:line="271" w:lineRule="auto"/>
        <w:jc w:val="both"/>
        <w:rPr>
          <w:rFonts w:ascii="Arial" w:hAnsi="Arial" w:cs="Arial"/>
          <w:color w:val="FF0000"/>
          <w:sz w:val="22"/>
          <w:szCs w:val="22"/>
        </w:rPr>
      </w:pPr>
      <w:r w:rsidRPr="006B6EF3">
        <w:rPr>
          <w:rFonts w:ascii="Arial" w:hAnsi="Arial" w:cs="Arial"/>
          <w:b/>
          <w:bCs/>
          <w:sz w:val="22"/>
          <w:szCs w:val="22"/>
        </w:rPr>
        <w:t>Datum cílové hodnoty:</w:t>
      </w:r>
      <w:r w:rsidRPr="006B6EF3">
        <w:rPr>
          <w:rFonts w:ascii="Arial" w:hAnsi="Arial" w:cs="Arial"/>
          <w:sz w:val="22"/>
          <w:szCs w:val="22"/>
        </w:rPr>
        <w:t xml:space="preserve"> Žadatel v žádosti o podporu stanovuje jako datum ukončení fyzické realizace projektu. Datum se považuje za Rozhodné datum pro naplnění indikátoru a jsou k němu vztahovány další postupy v době udržitelnosti.</w:t>
      </w:r>
    </w:p>
    <w:p w14:paraId="629C9548"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2C17E631" w14:textId="5D0DAFBA" w:rsidR="006B6EF3" w:rsidRPr="006B6EF3" w:rsidRDefault="006B6EF3" w:rsidP="006B6EF3">
      <w:pPr>
        <w:spacing w:after="200" w:line="271" w:lineRule="auto"/>
        <w:jc w:val="both"/>
        <w:rPr>
          <w:rFonts w:ascii="Arial" w:hAnsi="Arial" w:cs="Arial"/>
          <w:sz w:val="22"/>
          <w:szCs w:val="22"/>
        </w:rPr>
      </w:pPr>
      <w:r w:rsidRPr="006B6EF3">
        <w:rPr>
          <w:rFonts w:ascii="Arial" w:hAnsi="Arial" w:cs="Arial"/>
          <w:b/>
          <w:bCs/>
          <w:sz w:val="22"/>
          <w:szCs w:val="22"/>
        </w:rPr>
        <w:t>Dosažená hodnota:</w:t>
      </w:r>
      <w:r w:rsidRPr="006B6EF3">
        <w:rPr>
          <w:rFonts w:ascii="Arial" w:hAnsi="Arial" w:cs="Arial"/>
          <w:sz w:val="22"/>
          <w:szCs w:val="22"/>
        </w:rPr>
        <w:t xml:space="preserve"> Skutečně modernizovaná nominální kapacita zařízení </w:t>
      </w:r>
      <w:r w:rsidR="005B26DA">
        <w:rPr>
          <w:rFonts w:ascii="Arial" w:hAnsi="Arial" w:cs="Arial"/>
          <w:sz w:val="22"/>
          <w:szCs w:val="22"/>
        </w:rPr>
        <w:t>školy</w:t>
      </w:r>
      <w:r w:rsidRPr="006B6EF3">
        <w:rPr>
          <w:rFonts w:ascii="Arial" w:hAnsi="Arial" w:cs="Arial"/>
          <w:sz w:val="22"/>
          <w:szCs w:val="22"/>
        </w:rPr>
        <w:t>. Hodnotu je nutné poprvé vykázat nejpozději k Rozhodnému datu, tedy v Závěrečné zprávě o realizaci projektu k datu ukončení fyzické realizace projektu.</w:t>
      </w:r>
    </w:p>
    <w:p w14:paraId="2BE6A305"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Dosažená hodnota vykazovaná po Rozhodném datu se již váže k prokázání udržování výstupu projektu a je vykazována ve Zprávách o udržitelnosti projektu</w:t>
      </w:r>
      <w:r w:rsidRPr="006B6EF3">
        <w:rPr>
          <w:rFonts w:ascii="Arial" w:hAnsi="Arial" w:cs="Arial"/>
          <w:color w:val="FF0000"/>
          <w:sz w:val="22"/>
          <w:szCs w:val="22"/>
        </w:rPr>
        <w:t xml:space="preserve"> </w:t>
      </w:r>
      <w:r w:rsidRPr="006B6EF3">
        <w:rPr>
          <w:rFonts w:ascii="Arial" w:hAnsi="Arial" w:cs="Arial"/>
          <w:sz w:val="22"/>
          <w:szCs w:val="22"/>
        </w:rPr>
        <w:t>pouze v případě změny výše dosažené hodnoty, a to včetně popisu, kdy a proč ke změně došlo.</w:t>
      </w:r>
    </w:p>
    <w:p w14:paraId="4A08B9A7" w14:textId="77777777" w:rsidR="006B6EF3" w:rsidRPr="006B6EF3" w:rsidRDefault="006B6EF3" w:rsidP="006B6EF3">
      <w:pPr>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B6EF3" w:rsidRPr="006B6EF3" w14:paraId="5D40C3CB" w14:textId="77777777" w:rsidTr="00210F6F">
        <w:trPr>
          <w:trHeight w:val="1793"/>
        </w:trPr>
        <w:tc>
          <w:tcPr>
            <w:tcW w:w="4575" w:type="dxa"/>
          </w:tcPr>
          <w:p w14:paraId="4BC71668" w14:textId="77777777" w:rsidR="006B6EF3" w:rsidRPr="006B6EF3" w:rsidRDefault="006B6EF3" w:rsidP="006B6EF3">
            <w:pPr>
              <w:spacing w:line="271" w:lineRule="auto"/>
              <w:ind w:left="52"/>
              <w:jc w:val="both"/>
              <w:rPr>
                <w:rFonts w:ascii="Arial" w:hAnsi="Arial" w:cs="Arial"/>
                <w:b/>
                <w:bCs/>
                <w:sz w:val="22"/>
                <w:szCs w:val="22"/>
              </w:rPr>
            </w:pPr>
            <w:r w:rsidRPr="006B6EF3">
              <w:rPr>
                <w:rFonts w:ascii="Arial" w:hAnsi="Arial" w:cs="Arial"/>
                <w:b/>
                <w:bCs/>
                <w:sz w:val="22"/>
                <w:szCs w:val="22"/>
              </w:rPr>
              <w:t>V Závěrečné zprávě o realizaci projektu:</w:t>
            </w:r>
          </w:p>
          <w:p w14:paraId="2FB36C59" w14:textId="77777777" w:rsidR="006B6EF3" w:rsidRPr="006B6EF3" w:rsidRDefault="006B6EF3" w:rsidP="006B6EF3">
            <w:pPr>
              <w:numPr>
                <w:ilvl w:val="0"/>
                <w:numId w:val="36"/>
              </w:numPr>
              <w:spacing w:after="200" w:line="271" w:lineRule="auto"/>
              <w:ind w:left="694"/>
              <w:contextualSpacing/>
              <w:jc w:val="both"/>
              <w:rPr>
                <w:rFonts w:ascii="Arial" w:hAnsi="Arial" w:cs="Arial"/>
                <w:sz w:val="22"/>
                <w:szCs w:val="22"/>
              </w:rPr>
            </w:pPr>
            <w:r w:rsidRPr="006B6EF3">
              <w:rPr>
                <w:rFonts w:ascii="Arial" w:hAnsi="Arial" w:cs="Arial"/>
                <w:sz w:val="22"/>
                <w:szCs w:val="22"/>
              </w:rPr>
              <w:t xml:space="preserve">Fotodokumentace </w:t>
            </w:r>
          </w:p>
          <w:p w14:paraId="115060A3"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Doklad o předání a převzetí díla</w:t>
            </w:r>
          </w:p>
          <w:p w14:paraId="5397F992" w14:textId="77777777" w:rsidR="006B6EF3" w:rsidRPr="006B6EF3" w:rsidRDefault="006B6EF3" w:rsidP="006B6EF3">
            <w:pPr>
              <w:numPr>
                <w:ilvl w:val="0"/>
                <w:numId w:val="36"/>
              </w:numPr>
              <w:spacing w:line="271" w:lineRule="auto"/>
              <w:contextualSpacing/>
              <w:jc w:val="both"/>
              <w:rPr>
                <w:rFonts w:ascii="Arial" w:hAnsi="Arial" w:cs="Arial"/>
                <w:sz w:val="22"/>
                <w:szCs w:val="22"/>
              </w:rPr>
            </w:pPr>
            <w:r w:rsidRPr="006B6EF3">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84E4443" w14:textId="77777777" w:rsidR="006B6EF3" w:rsidRPr="006B6EF3" w:rsidRDefault="006B6EF3" w:rsidP="006B6EF3">
            <w:pPr>
              <w:spacing w:line="271" w:lineRule="auto"/>
              <w:jc w:val="both"/>
              <w:rPr>
                <w:rFonts w:ascii="Arial" w:hAnsi="Arial" w:cs="Arial"/>
                <w:b/>
                <w:bCs/>
                <w:sz w:val="22"/>
                <w:szCs w:val="22"/>
              </w:rPr>
            </w:pPr>
            <w:r w:rsidRPr="006B6EF3">
              <w:rPr>
                <w:rFonts w:ascii="Arial" w:hAnsi="Arial" w:cs="Arial"/>
                <w:b/>
                <w:bCs/>
                <w:sz w:val="22"/>
                <w:szCs w:val="22"/>
              </w:rPr>
              <w:t>V 1. Zprávě o udržitelnosti projektu:</w:t>
            </w:r>
            <w:r w:rsidRPr="006B6EF3">
              <w:rPr>
                <w:rFonts w:ascii="Arial" w:hAnsi="Arial" w:cs="Arial"/>
                <w:b/>
                <w:bCs/>
                <w:sz w:val="28"/>
                <w:szCs w:val="28"/>
              </w:rPr>
              <w:t xml:space="preserve"> </w:t>
            </w:r>
          </w:p>
          <w:p w14:paraId="3D9D793C" w14:textId="77777777" w:rsidR="006B6EF3" w:rsidRPr="006B6EF3" w:rsidRDefault="006B6EF3" w:rsidP="006B6EF3">
            <w:pPr>
              <w:numPr>
                <w:ilvl w:val="0"/>
                <w:numId w:val="36"/>
              </w:numPr>
              <w:spacing w:line="271" w:lineRule="auto"/>
              <w:contextualSpacing/>
              <w:rPr>
                <w:rFonts w:ascii="Arial" w:hAnsi="Arial" w:cs="Arial"/>
                <w:b/>
                <w:bCs/>
                <w:sz w:val="22"/>
                <w:szCs w:val="22"/>
              </w:rPr>
            </w:pPr>
            <w:r w:rsidRPr="006B6EF3">
              <w:rPr>
                <w:rFonts w:ascii="Arial" w:hAnsi="Arial" w:cs="Arial"/>
                <w:sz w:val="22"/>
                <w:szCs w:val="22"/>
              </w:rPr>
              <w:t>Indikátor je dokládán vždy v Závěrečné zprávě o realizaci projektu, 1. ZoU nemá žádné pevně stanovené materiály</w:t>
            </w:r>
          </w:p>
        </w:tc>
      </w:tr>
    </w:tbl>
    <w:p w14:paraId="18A42A26" w14:textId="77777777" w:rsidR="006B6EF3" w:rsidRPr="006B6EF3" w:rsidRDefault="006B6EF3" w:rsidP="006B6EF3">
      <w:pPr>
        <w:spacing w:before="120" w:after="200" w:line="271" w:lineRule="auto"/>
        <w:jc w:val="both"/>
        <w:rPr>
          <w:rFonts w:ascii="Arial" w:hAnsi="Arial" w:cs="Arial"/>
          <w:sz w:val="22"/>
          <w:szCs w:val="22"/>
        </w:rPr>
      </w:pPr>
      <w:r w:rsidRPr="006B6EF3">
        <w:rPr>
          <w:rFonts w:ascii="Arial" w:hAnsi="Arial" w:cs="Arial"/>
          <w:sz w:val="22"/>
          <w:szCs w:val="22"/>
        </w:rPr>
        <w:t>Je nutné doložit relevantní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6CF1C0C1" w14:textId="77777777" w:rsidR="006B6EF3" w:rsidRPr="006B6EF3" w:rsidRDefault="006B6EF3" w:rsidP="006B6EF3">
      <w:pPr>
        <w:keepNext/>
        <w:spacing w:line="271" w:lineRule="auto"/>
        <w:jc w:val="both"/>
        <w:rPr>
          <w:rFonts w:ascii="Arial" w:eastAsiaTheme="minorHAnsi" w:hAnsi="Arial" w:cs="Arial"/>
          <w:b/>
          <w:bCs/>
          <w:i/>
          <w:iCs/>
          <w:caps/>
          <w:color w:val="31849B" w:themeColor="accent5" w:themeShade="BF"/>
          <w:lang w:eastAsia="en-US"/>
        </w:rPr>
      </w:pPr>
      <w:r w:rsidRPr="006B6EF3">
        <w:rPr>
          <w:rFonts w:ascii="Arial" w:eastAsiaTheme="minorHAnsi" w:hAnsi="Arial" w:cs="Arial"/>
          <w:b/>
          <w:bCs/>
          <w:i/>
          <w:iCs/>
          <w:caps/>
          <w:color w:val="31849B" w:themeColor="accent5" w:themeShade="BF"/>
          <w:lang w:eastAsia="en-US"/>
        </w:rPr>
        <w:t xml:space="preserve">TOLERANCE DOSAŽENÍ a udržení indikátoru </w:t>
      </w:r>
    </w:p>
    <w:p w14:paraId="117C9ADC" w14:textId="77777777" w:rsidR="006B6EF3" w:rsidRPr="006B6EF3" w:rsidRDefault="006B6EF3" w:rsidP="006B6EF3">
      <w:pPr>
        <w:spacing w:after="200" w:line="271" w:lineRule="auto"/>
        <w:jc w:val="both"/>
        <w:rPr>
          <w:rFonts w:ascii="Arial" w:hAnsi="Arial" w:cs="Arial"/>
          <w:sz w:val="22"/>
          <w:szCs w:val="22"/>
          <w:highlight w:val="yellow"/>
        </w:rPr>
      </w:pPr>
      <w:r w:rsidRPr="006B6EF3">
        <w:rPr>
          <w:rFonts w:ascii="Arial" w:hAnsi="Arial" w:cs="Arial"/>
          <w:sz w:val="22"/>
          <w:szCs w:val="22"/>
        </w:rPr>
        <w:t xml:space="preserve">Toleranční pásmo </w:t>
      </w:r>
      <w:r w:rsidRPr="003B34DA">
        <w:rPr>
          <w:rFonts w:ascii="Arial" w:hAnsi="Arial" w:cs="Arial"/>
          <w:sz w:val="22"/>
          <w:szCs w:val="22"/>
        </w:rPr>
        <w:t xml:space="preserve">činí </w:t>
      </w:r>
      <w:r w:rsidRPr="00093192">
        <w:rPr>
          <w:rFonts w:ascii="Arial" w:hAnsi="Arial" w:cs="Arial"/>
          <w:color w:val="000000" w:themeColor="text1"/>
          <w:sz w:val="22"/>
          <w:szCs w:val="22"/>
        </w:rPr>
        <w:t xml:space="preserve">minus 10 % </w:t>
      </w:r>
      <w:r w:rsidRPr="006B6EF3">
        <w:rPr>
          <w:rFonts w:ascii="Arial" w:hAnsi="Arial" w:cs="Arial"/>
          <w:sz w:val="22"/>
          <w:szCs w:val="22"/>
        </w:rPr>
        <w:t>cílové hodnoty indikátoru. Toto pásmo je pevně navázáno na cílovou hodnotu naplňovanou k Rozhodnému datu, ale platí i pro období udržitelnosti</w:t>
      </w:r>
      <w:r w:rsidRPr="006B6EF3">
        <w:rPr>
          <w:rFonts w:ascii="Arial" w:hAnsi="Arial" w:cs="Arial"/>
          <w:sz w:val="22"/>
          <w:szCs w:val="22"/>
          <w:vertAlign w:val="superscript"/>
        </w:rPr>
        <w:footnoteReference w:id="2"/>
      </w:r>
      <w:r w:rsidRPr="006B6EF3">
        <w:rPr>
          <w:rFonts w:ascii="Arial" w:hAnsi="Arial" w:cs="Arial"/>
          <w:sz w:val="22"/>
          <w:szCs w:val="22"/>
        </w:rPr>
        <w:t>. Překročení stanovené cílové hodnoty není sankcionováno.</w:t>
      </w:r>
    </w:p>
    <w:p w14:paraId="744DAF61"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34E04B0"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316B5DE" w14:textId="77777777" w:rsidR="006B6EF3" w:rsidRPr="006B6EF3" w:rsidRDefault="006B6EF3" w:rsidP="006B6EF3">
      <w:pPr>
        <w:spacing w:after="200" w:line="271" w:lineRule="auto"/>
        <w:jc w:val="both"/>
        <w:rPr>
          <w:rFonts w:ascii="Arial" w:hAnsi="Arial" w:cs="Arial"/>
          <w:sz w:val="22"/>
          <w:szCs w:val="22"/>
        </w:rPr>
      </w:pPr>
      <w:r w:rsidRPr="006B6EF3">
        <w:rPr>
          <w:rFonts w:ascii="Arial" w:hAnsi="Arial" w:cs="Arial"/>
          <w:sz w:val="22"/>
          <w:szCs w:val="22"/>
        </w:rPr>
        <w:t xml:space="preserve">V době udržitelnosti již </w:t>
      </w:r>
      <w:r w:rsidRPr="006B6EF3">
        <w:rPr>
          <w:rFonts w:ascii="Arial" w:hAnsi="Arial" w:cs="Arial"/>
          <w:b/>
          <w:bCs/>
          <w:sz w:val="22"/>
          <w:szCs w:val="22"/>
          <w:u w:val="single"/>
        </w:rPr>
        <w:t>nelze cílovou hodnotu upravit</w:t>
      </w:r>
      <w:r w:rsidRPr="006B6EF3">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0F322826" w14:textId="5EF9D090" w:rsidR="00510DB2" w:rsidRPr="00510DB2" w:rsidRDefault="00661D84" w:rsidP="00A65914">
      <w:pPr>
        <w:spacing w:after="200" w:line="276" w:lineRule="auto"/>
        <w:rPr>
          <w:rFonts w:ascii="Arial" w:eastAsia="MS Mincho" w:hAnsi="Arial" w:cs="Arial"/>
          <w:b/>
          <w:bCs/>
          <w:color w:val="0B5294"/>
          <w:sz w:val="56"/>
          <w:szCs w:val="56"/>
          <w:lang w:eastAsia="ja-JP"/>
        </w:rPr>
      </w:pPr>
      <w:r>
        <w:rPr>
          <w:rFonts w:ascii="Arial" w:hAnsi="Arial" w:cs="Arial"/>
          <w:sz w:val="22"/>
          <w:szCs w:val="22"/>
        </w:rPr>
        <w:br w:type="page"/>
      </w:r>
    </w:p>
    <w:tbl>
      <w:tblPr>
        <w:tblpPr w:leftFromText="141" w:rightFromText="141" w:vertAnchor="text" w:horzAnchor="margin" w:tblpY="9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A65914" w14:paraId="3C427081"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DC0F43" w14:textId="77777777" w:rsidR="00A65914" w:rsidRPr="00A65914" w:rsidRDefault="00A65914" w:rsidP="00A65914">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METODICKÝ LIST INDIKÁTORU</w:t>
            </w:r>
          </w:p>
        </w:tc>
      </w:tr>
      <w:tr w:rsidR="00A65914" w:rsidRPr="00A65914" w14:paraId="3540C409"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2E5AB" w14:textId="77777777" w:rsidR="00A65914" w:rsidRPr="00A65914"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91C509" w14:textId="77777777" w:rsidR="00A65914" w:rsidRPr="00A65914" w:rsidRDefault="00A65914" w:rsidP="00A65914">
            <w:pPr>
              <w:spacing w:before="80" w:after="80" w:line="276" w:lineRule="auto"/>
              <w:ind w:left="57" w:right="57"/>
              <w:jc w:val="center"/>
              <w:rPr>
                <w:rFonts w:eastAsiaTheme="minorHAnsi"/>
                <w:b/>
                <w:bCs/>
              </w:rPr>
            </w:pPr>
            <w:r w:rsidRPr="00A65914">
              <w:rPr>
                <w:rFonts w:ascii="Arial" w:eastAsiaTheme="minorHAnsi" w:hAnsi="Arial" w:cs="Arial"/>
                <w:b/>
                <w:bCs/>
                <w:color w:val="000000"/>
                <w:lang w:eastAsia="en-US"/>
              </w:rPr>
              <w:t>509 051 - Počet nových odborných učeben</w:t>
            </w:r>
          </w:p>
        </w:tc>
      </w:tr>
      <w:tr w:rsidR="00A65914" w:rsidRPr="00A65914" w14:paraId="53FAD630"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0AD57FA" w14:textId="77777777" w:rsidR="00A65914" w:rsidRPr="00A65914" w:rsidRDefault="00A65914" w:rsidP="00A65914">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514C8F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96E9FF1"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A65914" w:rsidRPr="00A65914" w14:paraId="0A9CD43D"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8F7D005"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5F42ED4"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B53AC7" w14:textId="77777777" w:rsidR="00A65914" w:rsidRPr="00A65914"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výstup</w:t>
            </w:r>
          </w:p>
        </w:tc>
      </w:tr>
    </w:tbl>
    <w:p w14:paraId="5FB5E149" w14:textId="3D86EA06"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5F908C9A"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nově vzniklých odborných učeben, bez rozlišení jejich zaměření.</w:t>
      </w:r>
    </w:p>
    <w:p w14:paraId="476EDD0A"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101BFA40" w14:textId="2CE59372" w:rsidR="00A65914" w:rsidRDefault="00A65914" w:rsidP="00510DB2">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sidR="002F2DAF">
        <w:rPr>
          <w:rFonts w:ascii="Arial" w:hAnsi="Arial" w:cs="Arial"/>
          <w:sz w:val="22"/>
          <w:szCs w:val="22"/>
        </w:rPr>
        <w:t xml:space="preserve">k </w:t>
      </w:r>
      <w:r>
        <w:rPr>
          <w:rFonts w:ascii="Arial" w:hAnsi="Arial" w:cs="Arial"/>
          <w:sz w:val="22"/>
          <w:szCs w:val="22"/>
        </w:rPr>
        <w:t xml:space="preserve">budování nových odborných učeben. </w:t>
      </w:r>
    </w:p>
    <w:p w14:paraId="5D49024B" w14:textId="6E3A6124" w:rsidR="00A65914" w:rsidRDefault="00A65914" w:rsidP="007165E7">
      <w:pPr>
        <w:spacing w:after="240" w:line="276" w:lineRule="auto"/>
        <w:jc w:val="both"/>
        <w:rPr>
          <w:rFonts w:ascii="Arial" w:hAnsi="Arial" w:cs="Arial"/>
          <w:sz w:val="22"/>
          <w:szCs w:val="22"/>
        </w:rPr>
      </w:pPr>
      <w:r>
        <w:rPr>
          <w:rFonts w:ascii="Arial" w:hAnsi="Arial" w:cs="Arial"/>
          <w:sz w:val="22"/>
          <w:szCs w:val="22"/>
        </w:rPr>
        <w:t xml:space="preserve">Za novou odbornou učebnu je </w:t>
      </w:r>
      <w:r w:rsidRPr="00D21C22">
        <w:rPr>
          <w:rFonts w:ascii="Arial" w:hAnsi="Arial" w:cs="Arial"/>
          <w:color w:val="000000" w:themeColor="text1"/>
          <w:sz w:val="22"/>
          <w:szCs w:val="22"/>
        </w:rPr>
        <w:t>považová</w:t>
      </w:r>
      <w:r w:rsidR="00C64CCC" w:rsidRPr="00D21C22">
        <w:rPr>
          <w:rFonts w:ascii="Arial" w:hAnsi="Arial" w:cs="Arial"/>
          <w:color w:val="000000" w:themeColor="text1"/>
          <w:sz w:val="22"/>
          <w:szCs w:val="22"/>
        </w:rPr>
        <w:t xml:space="preserve">na nově vzniklá odborná učebna (dílna, laboratoř, výukový prostor) ve vazbě na přírodní vědy nebo polytechnické vzdělávání nebo cizí jazyky nebo práci s digitálními technologiemi. Jedná se o nově vytvořené učebny či upravené prostory školy sloužící před realizací projektu k jiným účelům (např. předělání učeben s jiným původním využitím). </w:t>
      </w:r>
    </w:p>
    <w:p w14:paraId="220F37A2" w14:textId="5DCFFA53" w:rsidR="00510DB2" w:rsidRDefault="00E946B4" w:rsidP="00510DB2">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78720" behindDoc="1" locked="0" layoutInCell="1" allowOverlap="1" wp14:anchorId="11758D52" wp14:editId="059FD797">
                <wp:simplePos x="0" y="0"/>
                <wp:positionH relativeFrom="margin">
                  <wp:posOffset>-4445</wp:posOffset>
                </wp:positionH>
                <wp:positionV relativeFrom="paragraph">
                  <wp:posOffset>278765</wp:posOffset>
                </wp:positionV>
                <wp:extent cx="5760720" cy="781050"/>
                <wp:effectExtent l="0" t="0" r="0" b="0"/>
                <wp:wrapNone/>
                <wp:docPr id="3" name="Obdélník 3"/>
                <wp:cNvGraphicFramePr/>
                <a:graphic xmlns:a="http://schemas.openxmlformats.org/drawingml/2006/main">
                  <a:graphicData uri="http://schemas.microsoft.com/office/word/2010/wordprocessingShape">
                    <wps:wsp>
                      <wps:cNvSpPr/>
                      <wps:spPr>
                        <a:xfrm>
                          <a:off x="0" y="0"/>
                          <a:ext cx="5760720" cy="78105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D1E2F24" id="Obdélník 3" o:spid="_x0000_s1026" style="position:absolute;margin-left:-.35pt;margin-top:21.95pt;width:453.6pt;height:61.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" fillcolor="#9cc2e5" stroked="f" strokeweight="2pt">
                <w10:wrap anchorx="margin"/>
              </v:rect>
            </w:pict>
          </mc:Fallback>
        </mc:AlternateContent>
      </w:r>
      <w:r w:rsidR="00510DB2" w:rsidRPr="00510DB2">
        <w:rPr>
          <w:rFonts w:ascii="Arial" w:hAnsi="Arial" w:cs="Arial"/>
          <w:sz w:val="22"/>
          <w:szCs w:val="22"/>
        </w:rPr>
        <w:t xml:space="preserve">Hodnota je vykazována s přesností na celé jednotky </w:t>
      </w:r>
      <w:r w:rsidR="00510DB2" w:rsidRPr="00510DB2">
        <w:rPr>
          <w:rFonts w:ascii="Arial" w:hAnsi="Arial" w:cs="Arial"/>
          <w:sz w:val="22"/>
          <w:szCs w:val="22"/>
          <w:u w:val="single"/>
        </w:rPr>
        <w:t>(není možné vykázat desetinné číslo)</w:t>
      </w:r>
      <w:r w:rsidR="00A65914" w:rsidRPr="00A65914">
        <w:rPr>
          <w:rFonts w:ascii="Arial" w:hAnsi="Arial" w:cs="Arial"/>
          <w:sz w:val="22"/>
          <w:szCs w:val="22"/>
          <w:u w:val="single"/>
        </w:rPr>
        <w:t>.</w:t>
      </w:r>
    </w:p>
    <w:p w14:paraId="0D20528A" w14:textId="6CBE5BAD" w:rsidR="00BB1405" w:rsidRPr="00661D84" w:rsidRDefault="00BB1405" w:rsidP="007165E7">
      <w:pPr>
        <w:tabs>
          <w:tab w:val="left" w:pos="2845"/>
        </w:tabs>
        <w:spacing w:after="240"/>
        <w:ind w:right="227"/>
        <w:jc w:val="both"/>
        <w:rPr>
          <w:rFonts w:ascii="Arial" w:hAnsi="Arial" w:cs="Arial"/>
          <w:sz w:val="22"/>
          <w:szCs w:val="22"/>
        </w:rPr>
      </w:pPr>
      <w:bookmarkStart w:id="7" w:name="_Hlk114055965"/>
      <w:r w:rsidRPr="00661D84">
        <w:rPr>
          <w:rFonts w:ascii="Arial" w:hAnsi="Arial" w:cs="Arial"/>
          <w:b/>
          <w:bCs/>
          <w:sz w:val="22"/>
          <w:szCs w:val="22"/>
        </w:rPr>
        <w:t>UPOZORNĚNÍ:</w:t>
      </w:r>
    </w:p>
    <w:p w14:paraId="1A6E1B77" w14:textId="18082223" w:rsidR="00BB1405" w:rsidRDefault="00BB1405" w:rsidP="007165E7">
      <w:pPr>
        <w:spacing w:before="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del w:id="8" w:author="Pešek Ondřej" w:date="2022-11-08T12:12:00Z">
        <w:r w:rsidDel="00580DCC">
          <w:rPr>
            <w:rFonts w:ascii="Arial" w:hAnsi="Arial" w:cs="Arial"/>
            <w:b/>
            <w:bCs/>
            <w:sz w:val="22"/>
            <w:szCs w:val="22"/>
          </w:rPr>
          <w:delText>rekonstruované</w:delText>
        </w:r>
      </w:del>
      <w:ins w:id="9" w:author="Pešek Ondřej" w:date="2022-11-08T12:12:00Z">
        <w:r w:rsidR="00580DCC">
          <w:rPr>
            <w:rFonts w:ascii="Arial" w:hAnsi="Arial" w:cs="Arial"/>
            <w:b/>
            <w:bCs/>
            <w:sz w:val="22"/>
            <w:szCs w:val="22"/>
          </w:rPr>
          <w:t>modernizované odborné</w:t>
        </w:r>
      </w:ins>
      <w:r>
        <w:rPr>
          <w:rFonts w:ascii="Arial" w:hAnsi="Arial" w:cs="Arial"/>
          <w:b/>
          <w:bCs/>
          <w:sz w:val="22"/>
          <w:szCs w:val="22"/>
        </w:rPr>
        <w:t xml:space="preserve"> 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509 041 - Počet modernizovaných odborných učeben</w:t>
      </w:r>
    </w:p>
    <w:p w14:paraId="5A247043" w14:textId="77777777" w:rsidR="00E946B4" w:rsidRDefault="00E946B4" w:rsidP="007165E7">
      <w:pPr>
        <w:spacing w:before="240"/>
        <w:jc w:val="both"/>
        <w:rPr>
          <w:rFonts w:ascii="Arial" w:hAnsi="Arial" w:cs="Arial"/>
          <w:sz w:val="22"/>
          <w:szCs w:val="22"/>
          <w:u w:val="single"/>
        </w:rPr>
      </w:pPr>
    </w:p>
    <w:bookmarkEnd w:id="7"/>
    <w:p w14:paraId="3E5EE580" w14:textId="77777777" w:rsidR="00E946B4" w:rsidRDefault="00E946B4" w:rsidP="007165E7">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59974746" w14:textId="77777777" w:rsidR="00E946B4" w:rsidRPr="001B7AC4" w:rsidRDefault="00E946B4" w:rsidP="007165E7">
      <w:pPr>
        <w:keepNext/>
        <w:keepLines/>
        <w:spacing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0D89A68" w14:textId="239C4975"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Cílová hodnota:</w:t>
      </w:r>
      <w:r w:rsidRPr="00510DB2">
        <w:rPr>
          <w:rFonts w:ascii="Arial" w:hAnsi="Arial" w:cs="Arial"/>
          <w:sz w:val="22"/>
          <w:szCs w:val="22"/>
        </w:rPr>
        <w:t xml:space="preserve"> </w:t>
      </w:r>
      <w:r w:rsidR="002F2DAF">
        <w:rPr>
          <w:rFonts w:ascii="Arial" w:hAnsi="Arial" w:cs="Arial"/>
          <w:sz w:val="22"/>
          <w:szCs w:val="22"/>
        </w:rPr>
        <w:t>P</w:t>
      </w:r>
      <w:r w:rsidRPr="00510DB2">
        <w:rPr>
          <w:rFonts w:ascii="Arial" w:hAnsi="Arial" w:cs="Arial"/>
          <w:sz w:val="22"/>
          <w:szCs w:val="22"/>
        </w:rPr>
        <w:t>očet</w:t>
      </w:r>
      <w:r w:rsidR="00A65914" w:rsidRPr="00A65914">
        <w:rPr>
          <w:rFonts w:ascii="Arial" w:hAnsi="Arial" w:cs="Arial"/>
          <w:sz w:val="22"/>
          <w:szCs w:val="22"/>
        </w:rPr>
        <w:t xml:space="preserve"> nových odborných učeben</w:t>
      </w:r>
      <w:r w:rsidRPr="00510DB2">
        <w:rPr>
          <w:rFonts w:ascii="Arial" w:hAnsi="Arial" w:cs="Arial"/>
          <w:sz w:val="22"/>
          <w:szCs w:val="22"/>
        </w:rPr>
        <w:t xml:space="preserve">, které se žadatel zavazuje </w:t>
      </w:r>
      <w:r w:rsidRPr="00510DB2">
        <w:rPr>
          <w:rFonts w:ascii="Arial" w:hAnsi="Arial" w:cs="Arial"/>
          <w:color w:val="000000" w:themeColor="text1"/>
          <w:sz w:val="22"/>
          <w:szCs w:val="22"/>
        </w:rPr>
        <w:t xml:space="preserve">vybudovat. </w:t>
      </w:r>
      <w:r w:rsidRPr="00510DB2">
        <w:rPr>
          <w:rFonts w:ascii="Arial" w:hAnsi="Arial" w:cs="Arial"/>
          <w:b/>
          <w:bCs/>
          <w:sz w:val="22"/>
          <w:szCs w:val="22"/>
        </w:rPr>
        <w:t xml:space="preserve">Žadatel ve </w:t>
      </w:r>
      <w:r w:rsidR="002F2DAF">
        <w:rPr>
          <w:rFonts w:ascii="Arial" w:hAnsi="Arial" w:cs="Arial"/>
          <w:b/>
          <w:bCs/>
          <w:sz w:val="22"/>
          <w:szCs w:val="22"/>
        </w:rPr>
        <w:t>s</w:t>
      </w:r>
      <w:r w:rsidRPr="00510DB2">
        <w:rPr>
          <w:rFonts w:ascii="Arial" w:hAnsi="Arial" w:cs="Arial"/>
          <w:b/>
          <w:bCs/>
          <w:sz w:val="22"/>
          <w:szCs w:val="22"/>
        </w:rPr>
        <w:t xml:space="preserve">tudii proveditelnosti uvede způsob výpočtu tak, aby jeho výsledek odpovídal cílové hodnotě a bylo možné ho ověřit. </w:t>
      </w:r>
      <w:r w:rsidRPr="00510DB2">
        <w:rPr>
          <w:rFonts w:ascii="Arial" w:hAnsi="Arial" w:cs="Arial"/>
          <w:sz w:val="22"/>
          <w:szCs w:val="22"/>
        </w:rPr>
        <w:t xml:space="preserve">Tuto hodnotu se příjemce zavazuje naplnit k datu </w:t>
      </w:r>
      <w:r w:rsidRPr="00510DB2">
        <w:rPr>
          <w:rFonts w:ascii="Arial" w:hAnsi="Arial" w:cs="Arial"/>
          <w:color w:val="000000" w:themeColor="text1"/>
          <w:sz w:val="22"/>
          <w:szCs w:val="22"/>
        </w:rPr>
        <w:t xml:space="preserve">ukončení realizace projektu </w:t>
      </w:r>
      <w:r w:rsidRPr="00510DB2">
        <w:rPr>
          <w:rFonts w:ascii="Arial" w:hAnsi="Arial" w:cs="Arial"/>
          <w:sz w:val="22"/>
          <w:szCs w:val="22"/>
        </w:rPr>
        <w:t xml:space="preserve">a od tohoto okamžiku udržet až do konce udržitelnosti projektu. </w:t>
      </w:r>
    </w:p>
    <w:p w14:paraId="50A869C9" w14:textId="6900CBB4" w:rsidR="00510DB2" w:rsidRPr="00510DB2" w:rsidRDefault="00510DB2" w:rsidP="00510DB2">
      <w:pPr>
        <w:spacing w:after="200" w:line="276" w:lineRule="auto"/>
        <w:jc w:val="both"/>
        <w:rPr>
          <w:rFonts w:ascii="Arial" w:hAnsi="Arial" w:cs="Arial"/>
          <w:color w:val="FF0000"/>
          <w:sz w:val="22"/>
          <w:szCs w:val="22"/>
        </w:rPr>
      </w:pPr>
      <w:r w:rsidRPr="00510DB2">
        <w:rPr>
          <w:rFonts w:ascii="Arial" w:hAnsi="Arial" w:cs="Arial"/>
          <w:b/>
          <w:bCs/>
          <w:sz w:val="22"/>
          <w:szCs w:val="22"/>
        </w:rPr>
        <w:t>Datum cílové hodnoty:</w:t>
      </w:r>
      <w:r w:rsidRPr="00510DB2">
        <w:rPr>
          <w:rFonts w:ascii="Arial" w:hAnsi="Arial" w:cs="Arial"/>
          <w:sz w:val="22"/>
          <w:szCs w:val="22"/>
        </w:rPr>
        <w:t xml:space="preserve"> Žadatel v žádosti o podporu stanovuje jako datum ukončení realizace projektu</w:t>
      </w:r>
      <w:r w:rsidR="00A65914" w:rsidRPr="00A65914">
        <w:rPr>
          <w:rFonts w:ascii="Arial" w:hAnsi="Arial" w:cs="Arial"/>
          <w:sz w:val="22"/>
          <w:szCs w:val="22"/>
        </w:rPr>
        <w:t xml:space="preserve">. </w:t>
      </w:r>
      <w:r w:rsidRPr="00510DB2">
        <w:rPr>
          <w:rFonts w:ascii="Arial" w:hAnsi="Arial" w:cs="Arial"/>
          <w:sz w:val="22"/>
          <w:szCs w:val="22"/>
        </w:rPr>
        <w:t xml:space="preserve">Datum se považuje za Rozhodné datum pro naplnění indikátoru a jsou k němu vztahovány další postupy v době udržitelnosti. </w:t>
      </w:r>
    </w:p>
    <w:p w14:paraId="67EF3456" w14:textId="5FE4A184"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 xml:space="preserve">Datum je nutné při případném prodloužení realizace projektu udržovat aktuální, tj. v souladu s výše uvedeným. </w:t>
      </w:r>
    </w:p>
    <w:p w14:paraId="5EB7ABCB" w14:textId="3DBAC7A6" w:rsidR="00510DB2" w:rsidRPr="00510DB2" w:rsidRDefault="00510DB2" w:rsidP="00510DB2">
      <w:pPr>
        <w:spacing w:after="200" w:line="276" w:lineRule="auto"/>
        <w:jc w:val="both"/>
        <w:rPr>
          <w:rFonts w:ascii="Arial" w:hAnsi="Arial" w:cs="Arial"/>
          <w:sz w:val="22"/>
          <w:szCs w:val="22"/>
        </w:rPr>
      </w:pPr>
      <w:r w:rsidRPr="00510DB2">
        <w:rPr>
          <w:rFonts w:ascii="Arial" w:hAnsi="Arial" w:cs="Arial"/>
          <w:b/>
          <w:bCs/>
          <w:sz w:val="22"/>
          <w:szCs w:val="22"/>
        </w:rPr>
        <w:t>Dosažená hodnota:</w:t>
      </w:r>
      <w:r w:rsidRPr="00510DB2">
        <w:rPr>
          <w:rFonts w:ascii="Arial" w:hAnsi="Arial" w:cs="Arial"/>
          <w:sz w:val="22"/>
          <w:szCs w:val="22"/>
        </w:rPr>
        <w:t xml:space="preserve"> </w:t>
      </w:r>
      <w:r w:rsidR="002F2DAF">
        <w:rPr>
          <w:rFonts w:ascii="Arial" w:hAnsi="Arial" w:cs="Arial"/>
          <w:sz w:val="22"/>
          <w:szCs w:val="22"/>
        </w:rPr>
        <w:t>S</w:t>
      </w:r>
      <w:r w:rsidR="00A65914">
        <w:rPr>
          <w:rFonts w:ascii="Arial" w:hAnsi="Arial" w:cs="Arial"/>
          <w:sz w:val="22"/>
          <w:szCs w:val="22"/>
        </w:rPr>
        <w:t xml:space="preserve">kutečný </w:t>
      </w:r>
      <w:r w:rsidR="00A65914" w:rsidRPr="00A65914">
        <w:rPr>
          <w:rFonts w:ascii="Arial" w:hAnsi="Arial" w:cs="Arial"/>
          <w:sz w:val="22"/>
          <w:szCs w:val="22"/>
        </w:rPr>
        <w:t>počet nových odborných učeben</w:t>
      </w:r>
      <w:r w:rsidR="00A65914">
        <w:rPr>
          <w:rFonts w:ascii="Arial" w:hAnsi="Arial" w:cs="Arial"/>
          <w:sz w:val="22"/>
          <w:szCs w:val="22"/>
        </w:rPr>
        <w:t>.</w:t>
      </w:r>
      <w:r w:rsidRPr="00510DB2">
        <w:rPr>
          <w:rFonts w:ascii="Arial" w:hAnsi="Arial" w:cs="Arial"/>
          <w:sz w:val="22"/>
          <w:szCs w:val="22"/>
        </w:rPr>
        <w:t xml:space="preserve"> Hodnotu je nutné poprvé vykázat nejpozději k Rozhodnému datu, tedy v Závěrečné zprávě o realizaci projektu k datu ukončení realizace projektu.</w:t>
      </w:r>
    </w:p>
    <w:p w14:paraId="474681CF" w14:textId="71D5132C"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Dosažená hodnota vykazovaná po Rozhodném datu se již váže k prokázání udržování výstupu projektu a je vykazována ve Zprávách o udržitelnosti projektu</w:t>
      </w:r>
      <w:r w:rsidRPr="00510DB2">
        <w:rPr>
          <w:rFonts w:ascii="Arial" w:hAnsi="Arial" w:cs="Arial"/>
          <w:color w:val="FF0000"/>
          <w:sz w:val="22"/>
          <w:szCs w:val="22"/>
        </w:rPr>
        <w:t xml:space="preserve"> </w:t>
      </w:r>
      <w:r w:rsidRPr="00510DB2">
        <w:rPr>
          <w:rFonts w:ascii="Arial" w:hAnsi="Arial" w:cs="Arial"/>
          <w:sz w:val="22"/>
          <w:szCs w:val="22"/>
        </w:rPr>
        <w:t>pouze v případě změny výše dosažené hodnoty, a to včetně popisu, kdy a proč ke změně došlo.</w:t>
      </w:r>
    </w:p>
    <w:p w14:paraId="76EEADB9" w14:textId="77777777" w:rsidR="00510DB2" w:rsidRPr="00510DB2" w:rsidRDefault="00510DB2"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0DB2" w:rsidRPr="00C64CCC" w14:paraId="52C5D9E4" w14:textId="77777777" w:rsidTr="00210F6F">
        <w:trPr>
          <w:trHeight w:val="1793"/>
        </w:trPr>
        <w:tc>
          <w:tcPr>
            <w:tcW w:w="4575" w:type="dxa"/>
          </w:tcPr>
          <w:p w14:paraId="3D8B9602" w14:textId="77777777" w:rsidR="00510DB2" w:rsidRPr="003B34DA" w:rsidRDefault="00510DB2" w:rsidP="00510DB2">
            <w:pPr>
              <w:spacing w:line="276" w:lineRule="auto"/>
              <w:ind w:left="52"/>
              <w:jc w:val="both"/>
              <w:rPr>
                <w:rFonts w:ascii="Arial" w:hAnsi="Arial" w:cs="Arial"/>
                <w:b/>
                <w:bCs/>
                <w:sz w:val="22"/>
                <w:szCs w:val="22"/>
              </w:rPr>
            </w:pPr>
            <w:r w:rsidRPr="00C64CCC">
              <w:rPr>
                <w:rFonts w:ascii="Arial" w:hAnsi="Arial" w:cs="Arial"/>
                <w:b/>
                <w:bCs/>
                <w:sz w:val="22"/>
                <w:szCs w:val="22"/>
              </w:rPr>
              <w:t>V Závěrečné zprávě o realizaci projektu:</w:t>
            </w:r>
          </w:p>
          <w:p w14:paraId="2F0691AF" w14:textId="77777777" w:rsidR="00510DB2" w:rsidRPr="00093192" w:rsidRDefault="00510DB2" w:rsidP="00510DB2">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2243C756"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1D42FF18" w14:textId="77777777" w:rsidR="00510DB2" w:rsidRPr="00093192" w:rsidRDefault="00510DB2" w:rsidP="00510DB2">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E40EED2" w14:textId="77777777" w:rsidR="00510DB2" w:rsidRPr="003B34DA" w:rsidRDefault="00510DB2" w:rsidP="00510DB2">
            <w:pPr>
              <w:spacing w:line="276" w:lineRule="auto"/>
              <w:jc w:val="both"/>
              <w:rPr>
                <w:rFonts w:ascii="Arial" w:hAnsi="Arial" w:cs="Arial"/>
                <w:b/>
                <w:bCs/>
                <w:sz w:val="22"/>
                <w:szCs w:val="22"/>
              </w:rPr>
            </w:pPr>
            <w:r w:rsidRPr="00C64CCC">
              <w:rPr>
                <w:rFonts w:ascii="Arial" w:hAnsi="Arial" w:cs="Arial"/>
                <w:b/>
                <w:bCs/>
                <w:sz w:val="22"/>
                <w:szCs w:val="22"/>
              </w:rPr>
              <w:t>V 1. Zprávě o udržitelnosti projektu:</w:t>
            </w:r>
            <w:r w:rsidRPr="003B34DA">
              <w:rPr>
                <w:rFonts w:ascii="Arial" w:hAnsi="Arial" w:cs="Arial"/>
                <w:b/>
                <w:bCs/>
                <w:sz w:val="28"/>
                <w:szCs w:val="28"/>
              </w:rPr>
              <w:t xml:space="preserve"> </w:t>
            </w:r>
          </w:p>
          <w:p w14:paraId="2815435C" w14:textId="418A0358" w:rsidR="00510DB2" w:rsidRPr="00093192" w:rsidRDefault="00510DB2" w:rsidP="007165E7">
            <w:pPr>
              <w:numPr>
                <w:ilvl w:val="0"/>
                <w:numId w:val="36"/>
              </w:numPr>
              <w:contextualSpacing/>
              <w:rPr>
                <w:rFonts w:ascii="Arial" w:hAnsi="Arial" w:cs="Arial"/>
                <w:b/>
                <w:bCs/>
                <w:sz w:val="22"/>
                <w:szCs w:val="22"/>
              </w:rPr>
            </w:pPr>
            <w:r w:rsidRPr="00C64CCC">
              <w:rPr>
                <w:rFonts w:ascii="Arial" w:hAnsi="Arial" w:cs="Arial"/>
                <w:sz w:val="22"/>
                <w:szCs w:val="22"/>
              </w:rPr>
              <w:t>Indikátor je dokládán vždy v Závěrečné zprávě o realizaci, 1. ZoU nemá žádné pevně stanovené materiály</w:t>
            </w:r>
          </w:p>
        </w:tc>
      </w:tr>
    </w:tbl>
    <w:p w14:paraId="0B44E5E2" w14:textId="24065447" w:rsidR="00510DB2" w:rsidRPr="00510DB2" w:rsidRDefault="00510DB2" w:rsidP="00510DB2">
      <w:pPr>
        <w:spacing w:before="120" w:after="200" w:line="276" w:lineRule="auto"/>
        <w:jc w:val="both"/>
        <w:rPr>
          <w:rFonts w:ascii="Arial" w:hAnsi="Arial" w:cs="Arial"/>
          <w:sz w:val="22"/>
          <w:szCs w:val="22"/>
        </w:rPr>
      </w:pPr>
      <w:r w:rsidRPr="00C64CCC">
        <w:rPr>
          <w:rFonts w:ascii="Arial" w:hAnsi="Arial" w:cs="Arial"/>
          <w:sz w:val="22"/>
          <w:szCs w:val="22"/>
        </w:rPr>
        <w:t xml:space="preserve">Je nutné doložit </w:t>
      </w:r>
      <w:r w:rsidRPr="00093192">
        <w:rPr>
          <w:rFonts w:ascii="Arial" w:hAnsi="Arial" w:cs="Arial"/>
          <w:sz w:val="22"/>
          <w:szCs w:val="22"/>
        </w:rPr>
        <w:t>relevantní</w:t>
      </w:r>
      <w:r w:rsidRPr="00C64CCC">
        <w:rPr>
          <w:rFonts w:ascii="Arial" w:hAnsi="Arial" w:cs="Arial"/>
          <w:sz w:val="22"/>
          <w:szCs w:val="22"/>
        </w:rPr>
        <w:t xml:space="preserve"> uvedené</w:t>
      </w:r>
      <w:r w:rsidRPr="00510DB2">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D33D1B6" w14:textId="77777777" w:rsidR="00510DB2" w:rsidRPr="00510DB2" w:rsidRDefault="00510DB2" w:rsidP="00510DB2">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064170F6"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17974F9B"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2D5B6AA"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073A1963" w14:textId="48970200" w:rsidR="002F2DAF" w:rsidRDefault="00A65914" w:rsidP="00E15A8B">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23B68C9" w14:textId="77777777" w:rsidR="002F2DAF" w:rsidRDefault="002F2DA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1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510DB2" w14:paraId="2EACDEA3"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C19A3C6" w14:textId="77777777" w:rsidR="00B048CA" w:rsidRPr="00510DB2" w:rsidRDefault="00B048CA" w:rsidP="00B048CA">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t>METODICKÝ LIST INDIKÁTORU</w:t>
            </w:r>
          </w:p>
        </w:tc>
      </w:tr>
      <w:tr w:rsidR="00B048CA" w:rsidRPr="00510DB2" w14:paraId="4669D8FD"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5E8DC" w14:textId="77777777" w:rsidR="00B048CA" w:rsidRPr="00510DB2"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30AFF" w14:textId="77777777" w:rsidR="00B048CA" w:rsidRPr="00510DB2" w:rsidRDefault="00B048CA" w:rsidP="00B048CA">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509 041 - Počet modernizovaných odborných učeben</w:t>
            </w:r>
          </w:p>
        </w:tc>
      </w:tr>
      <w:tr w:rsidR="00B048CA" w:rsidRPr="00510DB2" w14:paraId="6E9E85F6"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B64184" w14:textId="77777777" w:rsidR="00B048CA" w:rsidRPr="00510DB2" w:rsidRDefault="00B048CA" w:rsidP="00B048CA">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BFC5C77"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B741035"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B048CA" w:rsidRPr="00510DB2" w14:paraId="220A5763"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2861DD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34658C"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učebna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28A9E4" w14:textId="77777777" w:rsidR="00B048CA" w:rsidRPr="00510DB2"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výstup</w:t>
            </w:r>
          </w:p>
        </w:tc>
      </w:tr>
    </w:tbl>
    <w:p w14:paraId="3ADFCC4C"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36AD5494" w14:textId="77777777"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Indikátor měří počet rekonstruovaných či nově vybavených odborných učeben, bez rozlišení jejich zaměření.</w:t>
      </w:r>
    </w:p>
    <w:p w14:paraId="32928ADB"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237B53AA" w14:textId="66AF3137"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Indikátor je povinný k výběru a naplnění pro projekty výzvy, u kterých dochází </w:t>
      </w:r>
      <w:r>
        <w:rPr>
          <w:rFonts w:ascii="Arial" w:hAnsi="Arial" w:cs="Arial"/>
          <w:sz w:val="22"/>
          <w:szCs w:val="22"/>
        </w:rPr>
        <w:t>k modernizaci</w:t>
      </w:r>
      <w:r w:rsidRPr="00A65914">
        <w:rPr>
          <w:rFonts w:ascii="Arial" w:hAnsi="Arial" w:cs="Arial"/>
          <w:sz w:val="22"/>
          <w:szCs w:val="22"/>
        </w:rPr>
        <w:t xml:space="preserve"> </w:t>
      </w:r>
      <w:r w:rsidR="00441A92">
        <w:rPr>
          <w:rFonts w:ascii="Arial" w:hAnsi="Arial" w:cs="Arial"/>
          <w:sz w:val="22"/>
          <w:szCs w:val="22"/>
        </w:rPr>
        <w:t>stávajících</w:t>
      </w:r>
      <w:r w:rsidR="00441A92" w:rsidRPr="00A65914">
        <w:rPr>
          <w:rFonts w:ascii="Arial" w:hAnsi="Arial" w:cs="Arial"/>
          <w:sz w:val="22"/>
          <w:szCs w:val="22"/>
        </w:rPr>
        <w:t xml:space="preserve"> </w:t>
      </w:r>
      <w:r w:rsidRPr="00A65914">
        <w:rPr>
          <w:rFonts w:ascii="Arial" w:hAnsi="Arial" w:cs="Arial"/>
          <w:sz w:val="22"/>
          <w:szCs w:val="22"/>
        </w:rPr>
        <w:t xml:space="preserve">odborných učeben. </w:t>
      </w:r>
    </w:p>
    <w:p w14:paraId="4D456132" w14:textId="21DBE563" w:rsidR="00A65914" w:rsidRPr="00A65914" w:rsidRDefault="00A65914" w:rsidP="00A65914">
      <w:pPr>
        <w:spacing w:after="240"/>
        <w:jc w:val="both"/>
        <w:rPr>
          <w:rFonts w:ascii="Arial" w:hAnsi="Arial" w:cs="Arial"/>
          <w:sz w:val="22"/>
          <w:szCs w:val="22"/>
        </w:rPr>
      </w:pPr>
      <w:r w:rsidRPr="00A65914">
        <w:rPr>
          <w:rFonts w:ascii="Arial" w:hAnsi="Arial" w:cs="Arial"/>
          <w:sz w:val="22"/>
          <w:szCs w:val="22"/>
        </w:rPr>
        <w:t xml:space="preserve">Za </w:t>
      </w:r>
      <w:r>
        <w:rPr>
          <w:rFonts w:ascii="Arial" w:hAnsi="Arial" w:cs="Arial"/>
          <w:sz w:val="22"/>
          <w:szCs w:val="22"/>
        </w:rPr>
        <w:t>modernizovanou odbornou</w:t>
      </w:r>
      <w:r w:rsidRPr="00A65914">
        <w:rPr>
          <w:rFonts w:ascii="Arial" w:hAnsi="Arial" w:cs="Arial"/>
          <w:sz w:val="22"/>
          <w:szCs w:val="22"/>
        </w:rPr>
        <w:t xml:space="preserve"> učebnu </w:t>
      </w:r>
      <w:r w:rsidRPr="002902FA">
        <w:rPr>
          <w:rFonts w:ascii="Arial" w:hAnsi="Arial" w:cs="Arial"/>
          <w:color w:val="000000" w:themeColor="text1"/>
          <w:sz w:val="22"/>
          <w:szCs w:val="22"/>
        </w:rPr>
        <w:t>je považová</w:t>
      </w:r>
      <w:r w:rsidR="00C64CCC" w:rsidRPr="002902FA">
        <w:rPr>
          <w:rFonts w:ascii="Arial" w:hAnsi="Arial" w:cs="Arial"/>
          <w:color w:val="000000" w:themeColor="text1"/>
          <w:sz w:val="22"/>
          <w:szCs w:val="22"/>
        </w:rPr>
        <w:t xml:space="preserve">na </w:t>
      </w:r>
      <w:r w:rsidR="00AE099A" w:rsidRPr="002902FA">
        <w:rPr>
          <w:rFonts w:ascii="Arial" w:hAnsi="Arial" w:cs="Arial"/>
          <w:color w:val="000000" w:themeColor="text1"/>
          <w:sz w:val="22"/>
          <w:szCs w:val="22"/>
        </w:rPr>
        <w:t xml:space="preserve">odborná učebna (dílna, laboratoř, výukový prostor) ve vazbě na přírodní vědy nebo polytechnické vzdělávání nebo cizí jazyky nebo práci s digitálními technologiemi, která tomuto využití sloužila již před realizací projektu a díky realizaci projektu dochází k její modernizaci. </w:t>
      </w:r>
    </w:p>
    <w:p w14:paraId="79AE9D18" w14:textId="729C6D96" w:rsidR="00A65914" w:rsidRDefault="00BB1405" w:rsidP="00A65914">
      <w:pPr>
        <w:spacing w:before="240" w:after="240"/>
        <w:jc w:val="both"/>
        <w:rPr>
          <w:rFonts w:ascii="Arial" w:hAnsi="Arial" w:cs="Arial"/>
          <w:sz w:val="22"/>
          <w:szCs w:val="22"/>
          <w:u w:val="single"/>
        </w:rPr>
      </w:pPr>
      <w:r w:rsidRPr="00422774">
        <w:rPr>
          <w:rFonts w:ascii="Arial" w:hAnsi="Arial" w:cs="Arial"/>
          <w:noProof/>
          <w:sz w:val="22"/>
          <w:szCs w:val="22"/>
        </w:rPr>
        <mc:AlternateContent>
          <mc:Choice Requires="wps">
            <w:drawing>
              <wp:anchor distT="0" distB="0" distL="114300" distR="114300" simplePos="0" relativeHeight="251680768" behindDoc="1" locked="0" layoutInCell="1" allowOverlap="1" wp14:anchorId="00690F77" wp14:editId="58D99954">
                <wp:simplePos x="0" y="0"/>
                <wp:positionH relativeFrom="margin">
                  <wp:posOffset>-4445</wp:posOffset>
                </wp:positionH>
                <wp:positionV relativeFrom="paragraph">
                  <wp:posOffset>287655</wp:posOffset>
                </wp:positionV>
                <wp:extent cx="5760720" cy="819150"/>
                <wp:effectExtent l="0" t="0" r="0" b="0"/>
                <wp:wrapNone/>
                <wp:docPr id="4" name="Obdélník 4"/>
                <wp:cNvGraphicFramePr/>
                <a:graphic xmlns:a="http://schemas.openxmlformats.org/drawingml/2006/main">
                  <a:graphicData uri="http://schemas.microsoft.com/office/word/2010/wordprocessingShape">
                    <wps:wsp>
                      <wps:cNvSpPr/>
                      <wps:spPr>
                        <a:xfrm>
                          <a:off x="0" y="0"/>
                          <a:ext cx="5760720" cy="819150"/>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2E13F06" id="Obdélník 4" o:spid="_x0000_s1026" style="position:absolute;margin-left:-.35pt;margin-top:22.65pt;width:453.6pt;height:64.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" fillcolor="#9cc2e5" stroked="f" strokeweight="2pt">
                <w10:wrap anchorx="margin"/>
              </v:rect>
            </w:pict>
          </mc:Fallback>
        </mc:AlternateContent>
      </w:r>
      <w:r w:rsidR="00A65914" w:rsidRPr="00A65914">
        <w:rPr>
          <w:rFonts w:ascii="Arial" w:hAnsi="Arial" w:cs="Arial"/>
          <w:sz w:val="22"/>
          <w:szCs w:val="22"/>
        </w:rPr>
        <w:t xml:space="preserve">Hodnota je vykazována s přesností na celé jednotky </w:t>
      </w:r>
      <w:r w:rsidR="00A65914" w:rsidRPr="00A65914">
        <w:rPr>
          <w:rFonts w:ascii="Arial" w:hAnsi="Arial" w:cs="Arial"/>
          <w:sz w:val="22"/>
          <w:szCs w:val="22"/>
          <w:u w:val="single"/>
        </w:rPr>
        <w:t>(není možné vykázat desetinné číslo).</w:t>
      </w:r>
    </w:p>
    <w:p w14:paraId="4716BEEE" w14:textId="4687F967" w:rsidR="00BB1405" w:rsidRPr="00661D84" w:rsidRDefault="00BB1405" w:rsidP="00BB1405">
      <w:pPr>
        <w:tabs>
          <w:tab w:val="left" w:pos="2845"/>
        </w:tabs>
        <w:ind w:right="227"/>
        <w:jc w:val="both"/>
        <w:rPr>
          <w:rFonts w:ascii="Arial" w:hAnsi="Arial" w:cs="Arial"/>
          <w:sz w:val="22"/>
          <w:szCs w:val="22"/>
        </w:rPr>
      </w:pPr>
      <w:bookmarkStart w:id="10" w:name="_Hlk114055880"/>
      <w:r w:rsidRPr="00661D84">
        <w:rPr>
          <w:rFonts w:ascii="Arial" w:hAnsi="Arial" w:cs="Arial"/>
          <w:b/>
          <w:bCs/>
          <w:sz w:val="22"/>
          <w:szCs w:val="22"/>
        </w:rPr>
        <w:t>UPOZORNĚNÍ:</w:t>
      </w:r>
    </w:p>
    <w:p w14:paraId="4EA77A44" w14:textId="5C2578B6" w:rsidR="00BB1405" w:rsidRDefault="00BB1405" w:rsidP="00BB1405">
      <w:pPr>
        <w:spacing w:before="240" w:after="240"/>
        <w:jc w:val="both"/>
        <w:rPr>
          <w:rFonts w:ascii="Arial" w:hAnsi="Arial" w:cs="Arial"/>
          <w:sz w:val="22"/>
          <w:szCs w:val="22"/>
        </w:rPr>
      </w:pPr>
      <w:r w:rsidRPr="006B6EF3">
        <w:rPr>
          <w:rFonts w:ascii="Arial" w:hAnsi="Arial" w:cs="Arial"/>
          <w:b/>
          <w:bCs/>
          <w:sz w:val="22"/>
          <w:szCs w:val="22"/>
        </w:rPr>
        <w:t>Do indikátoru se nezapočítáv</w:t>
      </w:r>
      <w:r>
        <w:rPr>
          <w:rFonts w:ascii="Arial" w:hAnsi="Arial" w:cs="Arial"/>
          <w:b/>
          <w:bCs/>
          <w:sz w:val="22"/>
          <w:szCs w:val="22"/>
        </w:rPr>
        <w:t>ají</w:t>
      </w:r>
      <w:r w:rsidRPr="006B6EF3">
        <w:rPr>
          <w:rFonts w:ascii="Arial" w:hAnsi="Arial" w:cs="Arial"/>
          <w:b/>
          <w:bCs/>
          <w:sz w:val="22"/>
          <w:szCs w:val="22"/>
        </w:rPr>
        <w:t xml:space="preserve"> </w:t>
      </w:r>
      <w:del w:id="11" w:author="Pešek Ondřej" w:date="2022-11-08T12:09:00Z">
        <w:r w:rsidDel="002C3BD6">
          <w:rPr>
            <w:rFonts w:ascii="Arial" w:hAnsi="Arial" w:cs="Arial"/>
            <w:b/>
            <w:bCs/>
            <w:sz w:val="22"/>
            <w:szCs w:val="22"/>
          </w:rPr>
          <w:delText xml:space="preserve">modernizované </w:delText>
        </w:r>
      </w:del>
      <w:ins w:id="12" w:author="Pešek Ondřej" w:date="2022-11-08T12:09:00Z">
        <w:r w:rsidR="002C3BD6">
          <w:rPr>
            <w:rFonts w:ascii="Arial" w:hAnsi="Arial" w:cs="Arial"/>
            <w:b/>
            <w:bCs/>
            <w:sz w:val="22"/>
            <w:szCs w:val="22"/>
          </w:rPr>
          <w:t xml:space="preserve">nové odborné </w:t>
        </w:r>
      </w:ins>
      <w:r>
        <w:rPr>
          <w:rFonts w:ascii="Arial" w:hAnsi="Arial" w:cs="Arial"/>
          <w:b/>
          <w:bCs/>
          <w:sz w:val="22"/>
          <w:szCs w:val="22"/>
        </w:rPr>
        <w:t>učebny, ty jsou započítány</w:t>
      </w:r>
      <w:r w:rsidRPr="006B6EF3">
        <w:rPr>
          <w:rFonts w:ascii="Arial" w:hAnsi="Arial" w:cs="Arial"/>
          <w:b/>
          <w:bCs/>
          <w:sz w:val="22"/>
          <w:szCs w:val="22"/>
        </w:rPr>
        <w:t xml:space="preserve"> do indikátoru</w:t>
      </w:r>
      <w:r w:rsidRPr="003A6F59">
        <w:rPr>
          <w:rFonts w:ascii="Arial" w:hAnsi="Arial" w:cs="Arial"/>
          <w:sz w:val="22"/>
          <w:szCs w:val="22"/>
        </w:rPr>
        <w:t xml:space="preserve"> </w:t>
      </w:r>
      <w:r w:rsidRPr="00BB1405">
        <w:rPr>
          <w:rFonts w:ascii="Arial" w:hAnsi="Arial" w:cs="Arial"/>
          <w:sz w:val="22"/>
          <w:szCs w:val="22"/>
        </w:rPr>
        <w:t>509 051 - Počet nových odborných učeben</w:t>
      </w:r>
    </w:p>
    <w:bookmarkEnd w:id="10"/>
    <w:p w14:paraId="5B0669B1" w14:textId="77777777" w:rsidR="00E946B4" w:rsidRDefault="00E946B4" w:rsidP="00E946B4">
      <w:pPr>
        <w:keepNext/>
        <w:keepLines/>
        <w:spacing w:before="120" w:line="271" w:lineRule="auto"/>
        <w:jc w:val="both"/>
        <w:rPr>
          <w:rStyle w:val="Zdraznnintenzivn"/>
          <w:rFonts w:ascii="Arial" w:eastAsiaTheme="minorHAnsi" w:hAnsi="Arial" w:cs="Arial"/>
          <w:b/>
          <w:bCs/>
          <w:caps/>
          <w:color w:val="31849B" w:themeColor="accent5" w:themeShade="BF"/>
          <w:lang w:eastAsia="en-US"/>
        </w:rPr>
      </w:pPr>
      <w:r w:rsidRPr="000258DE">
        <w:rPr>
          <w:rStyle w:val="Zdraznnintenzivn"/>
          <w:rFonts w:ascii="Arial" w:eastAsiaTheme="minorHAnsi" w:hAnsi="Arial" w:cs="Arial"/>
          <w:b/>
          <w:bCs/>
          <w:caps/>
          <w:color w:val="31849B" w:themeColor="accent5" w:themeShade="BF"/>
          <w:lang w:eastAsia="en-US"/>
        </w:rPr>
        <w:t>postup vykazování</w:t>
      </w:r>
    </w:p>
    <w:p w14:paraId="201185AB" w14:textId="77777777" w:rsidR="00E946B4" w:rsidRPr="001B7AC4" w:rsidRDefault="00E946B4" w:rsidP="007165E7">
      <w:pPr>
        <w:keepNext/>
        <w:keepLines/>
        <w:spacing w:before="240" w:after="240" w:line="276" w:lineRule="auto"/>
        <w:jc w:val="both"/>
        <w:rPr>
          <w:rStyle w:val="Zdraznnintenzivn"/>
          <w:rFonts w:ascii="Arial" w:eastAsia="Calibri" w:hAnsi="Arial"/>
          <w:i w:val="0"/>
          <w:iCs w:val="0"/>
          <w:color w:val="auto"/>
          <w:sz w:val="22"/>
          <w:szCs w:val="22"/>
          <w:lang w:eastAsia="en-US"/>
        </w:rPr>
      </w:pPr>
      <w:r w:rsidRPr="001B7AC4">
        <w:rPr>
          <w:rFonts w:ascii="Arial" w:eastAsia="Calibri" w:hAnsi="Arial" w:cs="Arial"/>
          <w:b/>
          <w:bCs/>
          <w:sz w:val="22"/>
          <w:szCs w:val="22"/>
          <w:lang w:eastAsia="en-US"/>
        </w:rPr>
        <w:t xml:space="preserve">Výchozí hodnota: </w:t>
      </w:r>
      <w:r w:rsidRPr="001B7AC4">
        <w:rPr>
          <w:rFonts w:ascii="Arial" w:eastAsia="Calibri" w:hAnsi="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A5CF3FF" w14:textId="1656B903"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w:t>
      </w:r>
      <w:r w:rsidR="002F2DAF">
        <w:rPr>
          <w:rFonts w:ascii="Arial" w:hAnsi="Arial" w:cs="Arial"/>
          <w:sz w:val="22"/>
          <w:szCs w:val="22"/>
        </w:rPr>
        <w:t>P</w:t>
      </w:r>
      <w:r w:rsidRPr="00A65914">
        <w:rPr>
          <w:rFonts w:ascii="Arial" w:hAnsi="Arial" w:cs="Arial"/>
          <w:sz w:val="22"/>
          <w:szCs w:val="22"/>
        </w:rPr>
        <w:t xml:space="preserve">očet </w:t>
      </w:r>
      <w:r w:rsidR="00441A92">
        <w:rPr>
          <w:rFonts w:ascii="Arial" w:hAnsi="Arial" w:cs="Arial"/>
          <w:sz w:val="22"/>
          <w:szCs w:val="22"/>
        </w:rPr>
        <w:t xml:space="preserve">stávajících </w:t>
      </w:r>
      <w:r w:rsidRPr="00A65914">
        <w:rPr>
          <w:rFonts w:ascii="Arial" w:hAnsi="Arial" w:cs="Arial"/>
          <w:sz w:val="22"/>
          <w:szCs w:val="22"/>
        </w:rPr>
        <w:t xml:space="preserve">odborných učeben, které se žadatel zavazuje </w:t>
      </w:r>
      <w:r w:rsidR="00441A92">
        <w:rPr>
          <w:rFonts w:ascii="Arial" w:hAnsi="Arial" w:cs="Arial"/>
          <w:color w:val="000000" w:themeColor="text1"/>
          <w:sz w:val="22"/>
          <w:szCs w:val="22"/>
        </w:rPr>
        <w:t>modernizovat</w:t>
      </w:r>
      <w:r w:rsidRPr="00A65914">
        <w:rPr>
          <w:rFonts w:ascii="Arial" w:hAnsi="Arial" w:cs="Arial"/>
          <w:color w:val="000000" w:themeColor="text1"/>
          <w:sz w:val="22"/>
          <w:szCs w:val="22"/>
        </w:rPr>
        <w:t xml:space="preserve">. </w:t>
      </w:r>
      <w:r w:rsidRPr="00A65914">
        <w:rPr>
          <w:rFonts w:ascii="Arial" w:hAnsi="Arial" w:cs="Arial"/>
          <w:b/>
          <w:bCs/>
          <w:sz w:val="22"/>
          <w:szCs w:val="22"/>
        </w:rPr>
        <w:t xml:space="preserve">Žadatel ve </w:t>
      </w:r>
      <w:r w:rsidR="002F2DAF">
        <w:rPr>
          <w:rFonts w:ascii="Arial" w:hAnsi="Arial" w:cs="Arial"/>
          <w:b/>
          <w:bCs/>
          <w:sz w:val="22"/>
          <w:szCs w:val="22"/>
        </w:rPr>
        <w:t>s</w:t>
      </w:r>
      <w:r w:rsidRPr="00A65914">
        <w:rPr>
          <w:rFonts w:ascii="Arial" w:hAnsi="Arial" w:cs="Arial"/>
          <w:b/>
          <w:bCs/>
          <w:sz w:val="22"/>
          <w:szCs w:val="22"/>
        </w:rPr>
        <w:t xml:space="preserve">tudii proveditelnosti uvede způsob výpočtu tak, aby jeho výsledek odpovídal cílové hodnotě a bylo možné ho ověřit. </w:t>
      </w: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udržet až do konce udržitelnosti projektu. </w:t>
      </w:r>
    </w:p>
    <w:p w14:paraId="5B098242" w14:textId="77777777" w:rsidR="00A65914" w:rsidRPr="00A65914" w:rsidRDefault="00A65914" w:rsidP="00A65914">
      <w:pPr>
        <w:spacing w:after="200" w:line="276" w:lineRule="auto"/>
        <w:jc w:val="both"/>
        <w:rPr>
          <w:rFonts w:ascii="Arial" w:hAnsi="Arial" w:cs="Arial"/>
          <w:color w:val="FF0000"/>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16D70B4D"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Datum je nutné při případném prodloužení realizace projektu udržovat aktuální, tj. v souladu s výše uvedeným. </w:t>
      </w:r>
    </w:p>
    <w:p w14:paraId="52D93CF9" w14:textId="1804708C"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w:t>
      </w:r>
      <w:r w:rsidR="002F2DAF">
        <w:rPr>
          <w:rFonts w:ascii="Arial" w:hAnsi="Arial" w:cs="Arial"/>
          <w:sz w:val="22"/>
          <w:szCs w:val="22"/>
        </w:rPr>
        <w:t>S</w:t>
      </w:r>
      <w:r w:rsidRPr="00A65914">
        <w:rPr>
          <w:rFonts w:ascii="Arial" w:hAnsi="Arial" w:cs="Arial"/>
          <w:sz w:val="22"/>
          <w:szCs w:val="22"/>
        </w:rPr>
        <w:t xml:space="preserve">kutečný počet </w:t>
      </w:r>
      <w:r>
        <w:rPr>
          <w:rFonts w:ascii="Arial" w:hAnsi="Arial" w:cs="Arial"/>
          <w:sz w:val="22"/>
          <w:szCs w:val="22"/>
        </w:rPr>
        <w:t>modern</w:t>
      </w:r>
      <w:r w:rsidR="00DF2E6D">
        <w:rPr>
          <w:rFonts w:ascii="Arial" w:hAnsi="Arial" w:cs="Arial"/>
          <w:sz w:val="22"/>
          <w:szCs w:val="22"/>
        </w:rPr>
        <w:t>i</w:t>
      </w:r>
      <w:r>
        <w:rPr>
          <w:rFonts w:ascii="Arial" w:hAnsi="Arial" w:cs="Arial"/>
          <w:sz w:val="22"/>
          <w:szCs w:val="22"/>
        </w:rPr>
        <w:t>zovaných</w:t>
      </w:r>
      <w:r w:rsidRPr="00A65914">
        <w:rPr>
          <w:rFonts w:ascii="Arial" w:hAnsi="Arial" w:cs="Arial"/>
          <w:sz w:val="22"/>
          <w:szCs w:val="22"/>
        </w:rPr>
        <w:t xml:space="preserve"> odborných učeben. Hodnotu je nutné poprvé vykázat nejpozději k Rozhodnému datu, tedy v Závěrečné zprávě o realizaci projektu k datu ukončení realizace projektu.</w:t>
      </w:r>
    </w:p>
    <w:p w14:paraId="7304F88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prokázání udržování výstupu projektu a je vykazována ve Zprávách o udržitelnosti projektu</w:t>
      </w:r>
      <w:r w:rsidRPr="00A65914">
        <w:rPr>
          <w:rFonts w:ascii="Arial" w:hAnsi="Arial" w:cs="Arial"/>
          <w:color w:val="FF0000"/>
          <w:sz w:val="22"/>
          <w:szCs w:val="22"/>
        </w:rPr>
        <w:t xml:space="preserve"> </w:t>
      </w:r>
      <w:r w:rsidRPr="00A65914">
        <w:rPr>
          <w:rFonts w:ascii="Arial" w:hAnsi="Arial" w:cs="Arial"/>
          <w:sz w:val="22"/>
          <w:szCs w:val="22"/>
        </w:rPr>
        <w:t>pouze v případě změny výše dosažené hodnoty, a to včetně popisu, kdy a proč ke změně došlo.</w:t>
      </w:r>
    </w:p>
    <w:p w14:paraId="20BFCF67" w14:textId="77777777" w:rsidR="00A65914" w:rsidRPr="00A65914"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E099A" w14:paraId="60DE0F86" w14:textId="77777777" w:rsidTr="00210F6F">
        <w:trPr>
          <w:trHeight w:val="1793"/>
        </w:trPr>
        <w:tc>
          <w:tcPr>
            <w:tcW w:w="4575" w:type="dxa"/>
          </w:tcPr>
          <w:p w14:paraId="79847343" w14:textId="77777777" w:rsidR="00A65914" w:rsidRPr="003B34DA" w:rsidRDefault="00A65914" w:rsidP="00A65914">
            <w:pPr>
              <w:spacing w:line="276" w:lineRule="auto"/>
              <w:ind w:left="52"/>
              <w:jc w:val="both"/>
              <w:rPr>
                <w:rFonts w:ascii="Arial" w:hAnsi="Arial" w:cs="Arial"/>
                <w:b/>
                <w:bCs/>
                <w:sz w:val="22"/>
                <w:szCs w:val="22"/>
              </w:rPr>
            </w:pPr>
            <w:r w:rsidRPr="00AE099A">
              <w:rPr>
                <w:rFonts w:ascii="Arial" w:hAnsi="Arial" w:cs="Arial"/>
                <w:b/>
                <w:bCs/>
                <w:sz w:val="22"/>
                <w:szCs w:val="22"/>
              </w:rPr>
              <w:t>V Závěrečné zprávě o realizaci projektu:</w:t>
            </w:r>
          </w:p>
          <w:p w14:paraId="6946D12A" w14:textId="77777777" w:rsidR="00A65914" w:rsidRPr="00093192" w:rsidRDefault="00A65914" w:rsidP="00A65914">
            <w:pPr>
              <w:numPr>
                <w:ilvl w:val="0"/>
                <w:numId w:val="36"/>
              </w:numPr>
              <w:spacing w:after="200"/>
              <w:ind w:left="694"/>
              <w:contextualSpacing/>
              <w:jc w:val="both"/>
              <w:rPr>
                <w:rFonts w:ascii="Arial" w:hAnsi="Arial" w:cs="Arial"/>
                <w:sz w:val="22"/>
                <w:szCs w:val="22"/>
              </w:rPr>
            </w:pPr>
            <w:r w:rsidRPr="00093192">
              <w:rPr>
                <w:rFonts w:ascii="Arial" w:hAnsi="Arial" w:cs="Arial"/>
                <w:sz w:val="22"/>
                <w:szCs w:val="22"/>
              </w:rPr>
              <w:t xml:space="preserve">Fotodokumentace </w:t>
            </w:r>
          </w:p>
          <w:p w14:paraId="3DE42E15"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Doklad o předání a převzetí díla</w:t>
            </w:r>
          </w:p>
          <w:p w14:paraId="75C8B9BC" w14:textId="77777777" w:rsidR="00A65914" w:rsidRPr="00093192" w:rsidRDefault="00A65914" w:rsidP="00A65914">
            <w:pPr>
              <w:numPr>
                <w:ilvl w:val="0"/>
                <w:numId w:val="36"/>
              </w:numPr>
              <w:contextualSpacing/>
              <w:jc w:val="both"/>
              <w:rPr>
                <w:rFonts w:ascii="Arial" w:hAnsi="Arial" w:cs="Arial"/>
                <w:sz w:val="22"/>
                <w:szCs w:val="22"/>
              </w:rPr>
            </w:pPr>
            <w:r w:rsidRPr="0009319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08A66E5" w14:textId="77777777" w:rsidR="00A65914" w:rsidRPr="003B34DA" w:rsidRDefault="00A65914" w:rsidP="00A65914">
            <w:pPr>
              <w:spacing w:line="276" w:lineRule="auto"/>
              <w:jc w:val="both"/>
              <w:rPr>
                <w:rFonts w:ascii="Arial" w:hAnsi="Arial" w:cs="Arial"/>
                <w:b/>
                <w:bCs/>
                <w:sz w:val="22"/>
                <w:szCs w:val="22"/>
              </w:rPr>
            </w:pPr>
            <w:r w:rsidRPr="00AE099A">
              <w:rPr>
                <w:rFonts w:ascii="Arial" w:hAnsi="Arial" w:cs="Arial"/>
                <w:b/>
                <w:bCs/>
                <w:sz w:val="22"/>
                <w:szCs w:val="22"/>
              </w:rPr>
              <w:t>V 1. Zprávě o udržitelnosti projektu:</w:t>
            </w:r>
            <w:r w:rsidRPr="003B34DA">
              <w:rPr>
                <w:rFonts w:ascii="Arial" w:hAnsi="Arial" w:cs="Arial"/>
                <w:b/>
                <w:bCs/>
                <w:sz w:val="28"/>
                <w:szCs w:val="28"/>
              </w:rPr>
              <w:t xml:space="preserve"> </w:t>
            </w:r>
          </w:p>
          <w:p w14:paraId="664ADBC5" w14:textId="7D5E7722" w:rsidR="00A65914" w:rsidRPr="00093192" w:rsidRDefault="00A65914" w:rsidP="007165E7">
            <w:pPr>
              <w:numPr>
                <w:ilvl w:val="0"/>
                <w:numId w:val="36"/>
              </w:numPr>
              <w:contextualSpacing/>
              <w:rPr>
                <w:rFonts w:ascii="Arial" w:hAnsi="Arial" w:cs="Arial"/>
                <w:b/>
                <w:bCs/>
                <w:sz w:val="22"/>
                <w:szCs w:val="22"/>
              </w:rPr>
            </w:pPr>
            <w:r w:rsidRPr="00AE099A">
              <w:rPr>
                <w:rFonts w:ascii="Arial" w:hAnsi="Arial" w:cs="Arial"/>
                <w:sz w:val="22"/>
                <w:szCs w:val="22"/>
              </w:rPr>
              <w:t>Indikátor je dokládán vždy v Závěrečné zprávě o realizaci, 1. ZoU nemá žádné pevně stanovené materiály</w:t>
            </w:r>
          </w:p>
        </w:tc>
      </w:tr>
    </w:tbl>
    <w:p w14:paraId="4206644B" w14:textId="201198AC" w:rsidR="00A65914" w:rsidRPr="00A65914" w:rsidRDefault="00A65914" w:rsidP="00A65914">
      <w:pPr>
        <w:spacing w:before="120" w:after="200" w:line="276" w:lineRule="auto"/>
        <w:jc w:val="both"/>
        <w:rPr>
          <w:rFonts w:ascii="Arial" w:hAnsi="Arial" w:cs="Arial"/>
          <w:sz w:val="22"/>
          <w:szCs w:val="22"/>
        </w:rPr>
      </w:pPr>
      <w:r w:rsidRPr="00AE099A">
        <w:rPr>
          <w:rFonts w:ascii="Arial" w:hAnsi="Arial" w:cs="Arial"/>
          <w:sz w:val="22"/>
          <w:szCs w:val="22"/>
        </w:rPr>
        <w:t xml:space="preserve">Je nutné doložit </w:t>
      </w:r>
      <w:r w:rsidRPr="00093192">
        <w:rPr>
          <w:rFonts w:ascii="Arial" w:hAnsi="Arial" w:cs="Arial"/>
          <w:sz w:val="22"/>
          <w:szCs w:val="22"/>
        </w:rPr>
        <w:t>relevantní</w:t>
      </w:r>
      <w:r w:rsidRPr="00AE099A">
        <w:rPr>
          <w:rFonts w:ascii="Arial" w:hAnsi="Arial" w:cs="Arial"/>
          <w:sz w:val="22"/>
          <w:szCs w:val="22"/>
        </w:rPr>
        <w:t xml:space="preserve"> uvedené dokumenty</w:t>
      </w:r>
      <w:r w:rsidRPr="00A65914">
        <w:rPr>
          <w:rFonts w:ascii="Arial" w:hAnsi="Arial" w:cs="Arial"/>
          <w:sz w:val="22"/>
          <w:szCs w:val="22"/>
        </w:rPr>
        <w:t>.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CF7A4D5" w14:textId="77777777" w:rsidR="00A65914" w:rsidRPr="00510DB2" w:rsidRDefault="00A65914" w:rsidP="00A65914">
      <w:pPr>
        <w:keepNext/>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TOLERANCE DOSAŽENÍ a udržení indikátoru </w:t>
      </w:r>
    </w:p>
    <w:p w14:paraId="437B6788" w14:textId="77777777" w:rsidR="00A65914" w:rsidRPr="00661D84" w:rsidRDefault="00A65914" w:rsidP="00A65914">
      <w:pPr>
        <w:spacing w:after="200" w:line="268" w:lineRule="auto"/>
        <w:jc w:val="both"/>
        <w:rPr>
          <w:rFonts w:ascii="Arial" w:hAnsi="Arial" w:cs="Arial"/>
          <w:sz w:val="22"/>
          <w:szCs w:val="22"/>
        </w:rPr>
      </w:pPr>
      <w:r w:rsidRPr="00510DB2">
        <w:rPr>
          <w:rFonts w:ascii="Arial" w:hAnsi="Arial" w:cs="Arial"/>
          <w:sz w:val="22"/>
          <w:szCs w:val="22"/>
        </w:rPr>
        <w:t>Není stanoveno žádné toleranční pásmo, pokud není dosažena cílová hodnota, bude postupováno podle Podmínek Právního aktu / Rozhodnutí</w:t>
      </w:r>
      <w:r w:rsidRPr="00661D84">
        <w:rPr>
          <w:rFonts w:ascii="Arial" w:hAnsi="Arial" w:cs="Arial"/>
          <w:sz w:val="22"/>
          <w:szCs w:val="22"/>
        </w:rPr>
        <w:t>. Překročení stanovené cílové hodnoty není sankcionováno.</w:t>
      </w:r>
    </w:p>
    <w:p w14:paraId="703F9276" w14:textId="77777777" w:rsidR="00A65914" w:rsidRPr="00661D84" w:rsidRDefault="00A65914" w:rsidP="00A65914">
      <w:pPr>
        <w:spacing w:after="200" w:line="268" w:lineRule="auto"/>
        <w:jc w:val="both"/>
        <w:rPr>
          <w:rFonts w:ascii="Arial" w:hAnsi="Arial" w:cs="Arial"/>
          <w:sz w:val="22"/>
          <w:szCs w:val="22"/>
        </w:rPr>
      </w:pPr>
      <w:r w:rsidRPr="00661D84">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1E2B2B3" w14:textId="5DDB7A9C" w:rsidR="00B048CA" w:rsidRDefault="00A65914" w:rsidP="00A65914">
      <w:pPr>
        <w:spacing w:after="200" w:line="268" w:lineRule="auto"/>
        <w:jc w:val="both"/>
        <w:rPr>
          <w:rFonts w:ascii="Arial" w:hAnsi="Arial" w:cs="Arial"/>
          <w:sz w:val="22"/>
          <w:szCs w:val="22"/>
        </w:rPr>
      </w:pPr>
      <w:r w:rsidRPr="00661D84">
        <w:rPr>
          <w:rFonts w:ascii="Arial" w:hAnsi="Arial" w:cs="Arial"/>
          <w:sz w:val="22"/>
          <w:szCs w:val="22"/>
        </w:rPr>
        <w:t>Když tak příjemce neučiní, zůstává cílová hodnota platná v nezměněné výši, a pokud bude vykázaná dosažená hodnota k Rozhodnému datu nižší než hodnota cílová, bude postupováno dle Podmínek Právního aktu / Rozhodnutí, které stanoví konkrétní výši a typ sankce aplikované při nenaplnění cílové hodnoty indikátoru.</w:t>
      </w:r>
    </w:p>
    <w:p w14:paraId="47FB8C5C" w14:textId="18448F86" w:rsidR="00B048CA" w:rsidRDefault="00B048CA" w:rsidP="00A65914">
      <w:pPr>
        <w:spacing w:after="200" w:line="268" w:lineRule="auto"/>
        <w:jc w:val="both"/>
        <w:rPr>
          <w:rFonts w:ascii="Arial" w:hAnsi="Arial" w:cs="Arial"/>
          <w:sz w:val="22"/>
          <w:szCs w:val="22"/>
        </w:rPr>
      </w:pPr>
      <w:r w:rsidRPr="00661D84">
        <w:rPr>
          <w:rFonts w:ascii="Arial" w:hAnsi="Arial" w:cs="Arial"/>
          <w:sz w:val="22"/>
          <w:szCs w:val="22"/>
        </w:rPr>
        <w:t xml:space="preserve">V době udržitelnosti již </w:t>
      </w:r>
      <w:r w:rsidRPr="00661D84">
        <w:rPr>
          <w:rFonts w:ascii="Arial" w:hAnsi="Arial" w:cs="Arial"/>
          <w:b/>
          <w:bCs/>
          <w:sz w:val="22"/>
          <w:szCs w:val="22"/>
          <w:u w:val="single"/>
        </w:rPr>
        <w:t>nelze cílovou hodnotu upravit</w:t>
      </w:r>
      <w:r w:rsidRPr="00661D84">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664DAA24" w14:textId="77777777" w:rsidR="00B048CA" w:rsidRDefault="00B048CA">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B048CA" w:rsidRPr="00A65914" w14:paraId="337F5FC6" w14:textId="77777777" w:rsidTr="00B048C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4CDB22" w14:textId="77777777" w:rsidR="00B048CA" w:rsidRPr="00A65914" w:rsidRDefault="00B048CA" w:rsidP="00B048CA">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METODICKÝ LIST INDIKÁTORU</w:t>
            </w:r>
          </w:p>
        </w:tc>
      </w:tr>
      <w:tr w:rsidR="00B048CA" w:rsidRPr="00A65914" w14:paraId="7D084F1F" w14:textId="77777777" w:rsidTr="00B048C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A0027" w14:textId="77777777" w:rsidR="00B048CA" w:rsidRPr="00A65914" w:rsidRDefault="00B048CA" w:rsidP="00B048CA">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34AE1D" w14:textId="77777777" w:rsidR="00B048CA" w:rsidRPr="00A65914" w:rsidRDefault="00B048CA" w:rsidP="00B048CA">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B048CA" w:rsidRPr="00A65914" w14:paraId="06BB0B9E" w14:textId="77777777" w:rsidTr="00B048C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2D04821" w14:textId="77777777" w:rsidR="00B048CA" w:rsidRPr="00A65914" w:rsidRDefault="00B048CA" w:rsidP="00B048CA">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BFB2B"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8F9104"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B048CA" w:rsidRPr="00A65914" w14:paraId="7A8FA715" w14:textId="77777777" w:rsidTr="00B048C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0B9529C"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0A31CEF"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C99FD1A" w14:textId="77777777" w:rsidR="00B048CA" w:rsidRPr="00A65914" w:rsidRDefault="00B048CA" w:rsidP="00B048CA">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53639868"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Definice indikátoru </w:t>
      </w:r>
    </w:p>
    <w:p w14:paraId="2EDAC09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191A855F" w14:textId="77777777" w:rsidR="00A65914" w:rsidRPr="00A65914" w:rsidRDefault="00A65914" w:rsidP="00A65914">
      <w:pPr>
        <w:spacing w:before="240"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Upřesňující informace</w:t>
      </w:r>
    </w:p>
    <w:p w14:paraId="4C9B5429" w14:textId="77777777" w:rsidR="00E946B4" w:rsidRPr="00CA59D3" w:rsidRDefault="00E946B4" w:rsidP="00E946B4">
      <w:pPr>
        <w:spacing w:before="120" w:after="120" w:line="271" w:lineRule="auto"/>
        <w:jc w:val="both"/>
        <w:rPr>
          <w:rFonts w:ascii="Arial" w:hAnsi="Arial" w:cs="Arial"/>
          <w:sz w:val="22"/>
          <w:szCs w:val="22"/>
        </w:rPr>
      </w:pPr>
      <w:bookmarkStart w:id="13" w:name="_Hlk114057546"/>
      <w:r w:rsidRPr="00CA59D3">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7DF88773" w14:textId="77777777" w:rsidR="00E946B4" w:rsidRDefault="00E946B4" w:rsidP="00E946B4">
      <w:pPr>
        <w:spacing w:before="120" w:after="120" w:line="271" w:lineRule="auto"/>
        <w:jc w:val="both"/>
        <w:rPr>
          <w:rFonts w:ascii="Arial" w:hAnsi="Arial" w:cs="Arial"/>
          <w:sz w:val="22"/>
          <w:szCs w:val="22"/>
        </w:rPr>
      </w:pPr>
      <w:r w:rsidRPr="00CA59D3">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r>
        <w:rPr>
          <w:rFonts w:ascii="Arial" w:hAnsi="Arial" w:cs="Arial"/>
          <w:sz w:val="22"/>
          <w:szCs w:val="22"/>
        </w:rPr>
        <w:t xml:space="preserve"> </w:t>
      </w:r>
    </w:p>
    <w:bookmarkEnd w:id="13"/>
    <w:p w14:paraId="79B80D39"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24E04662" w14:textId="77777777" w:rsidR="00A65914" w:rsidRPr="00A65914" w:rsidRDefault="00A65914" w:rsidP="00A65914">
      <w:pPr>
        <w:spacing w:before="240" w:after="240" w:line="276" w:lineRule="auto"/>
        <w:jc w:val="both"/>
        <w:rPr>
          <w:rFonts w:ascii="Arial" w:hAnsi="Arial" w:cs="Arial"/>
          <w:sz w:val="22"/>
          <w:szCs w:val="22"/>
        </w:rPr>
      </w:pPr>
      <w:r w:rsidRPr="00A65914">
        <w:rPr>
          <w:rFonts w:ascii="Arial" w:hAnsi="Arial" w:cs="Arial"/>
          <w:sz w:val="22"/>
          <w:szCs w:val="22"/>
        </w:rPr>
        <w:t xml:space="preserve">V případě, že je vykazována souhrnná hodnota za více PENB, jde o prostý součet dle výše uvedených informací. Hodnoty indikátoru jsou vykazovány </w:t>
      </w:r>
      <w:r w:rsidRPr="00A65914">
        <w:rPr>
          <w:rFonts w:ascii="Arial" w:hAnsi="Arial" w:cs="Arial"/>
          <w:sz w:val="22"/>
          <w:szCs w:val="22"/>
          <w:u w:val="single"/>
        </w:rPr>
        <w:t>s přesností na 3 desetinná místa, zaokrouhleno matematicky.</w:t>
      </w:r>
    </w:p>
    <w:p w14:paraId="4AF8EF0C"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postup vykazování</w:t>
      </w:r>
    </w:p>
    <w:p w14:paraId="4AF78A35"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 xml:space="preserve">Výchozí hodnota: </w:t>
      </w:r>
      <w:r w:rsidRPr="00A65914">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157DEDD8"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p>
    <w:p w14:paraId="1B1A421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Cílová hodnota:</w:t>
      </w:r>
      <w:r w:rsidRPr="00A65914">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9668F9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Tuto hodnotu se příjemce zavazuje naplnit k datu </w:t>
      </w:r>
      <w:r w:rsidRPr="00A65914">
        <w:rPr>
          <w:rFonts w:ascii="Arial" w:hAnsi="Arial" w:cs="Arial"/>
          <w:color w:val="000000" w:themeColor="text1"/>
          <w:sz w:val="22"/>
          <w:szCs w:val="22"/>
        </w:rPr>
        <w:t xml:space="preserve">ukončení realizace projektu </w:t>
      </w:r>
      <w:r w:rsidRPr="00A65914">
        <w:rPr>
          <w:rFonts w:ascii="Arial" w:hAnsi="Arial" w:cs="Arial"/>
          <w:sz w:val="22"/>
          <w:szCs w:val="22"/>
        </w:rPr>
        <w:t xml:space="preserve">a od tohoto okamžiku ji udržet až do konce udržitelnosti projektu. </w:t>
      </w:r>
    </w:p>
    <w:p w14:paraId="4EA0BF1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Datum cílové hodnoty:</w:t>
      </w:r>
      <w:r w:rsidRPr="00A65914">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07CFF0FC"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Datum je nutné při případném prodloužení realizace projektu udržovat aktuální, tj. v souladu s výše uvedeným.</w:t>
      </w:r>
    </w:p>
    <w:p w14:paraId="4F5CB14A"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b/>
          <w:bCs/>
          <w:sz w:val="22"/>
          <w:szCs w:val="22"/>
        </w:rPr>
        <w:t>Dosažená hodnota:</w:t>
      </w:r>
      <w:r w:rsidRPr="00A65914">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 projektu, čímž projekt dokazuje naplnění stanovené hodnoty svojí realizací.</w:t>
      </w:r>
    </w:p>
    <w:p w14:paraId="320A3123"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C0BC99B"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A65914" w:rsidRPr="00A65914" w14:paraId="5909D980" w14:textId="77777777" w:rsidTr="00210F6F">
        <w:trPr>
          <w:trHeight w:val="1562"/>
        </w:trPr>
        <w:tc>
          <w:tcPr>
            <w:tcW w:w="4575" w:type="dxa"/>
          </w:tcPr>
          <w:p w14:paraId="7B421A7E" w14:textId="77777777" w:rsidR="00A65914" w:rsidRPr="00A65914" w:rsidRDefault="00A65914" w:rsidP="00A65914">
            <w:pPr>
              <w:spacing w:line="276" w:lineRule="auto"/>
              <w:ind w:left="52"/>
              <w:jc w:val="both"/>
              <w:rPr>
                <w:rFonts w:ascii="Arial" w:hAnsi="Arial" w:cs="Arial"/>
                <w:b/>
                <w:bCs/>
                <w:sz w:val="22"/>
                <w:szCs w:val="22"/>
              </w:rPr>
            </w:pPr>
            <w:r w:rsidRPr="00A65914">
              <w:rPr>
                <w:rFonts w:ascii="Arial" w:hAnsi="Arial" w:cs="Arial"/>
                <w:b/>
                <w:bCs/>
                <w:sz w:val="22"/>
                <w:szCs w:val="22"/>
              </w:rPr>
              <w:t>V Závěrečné zprávě o realizaci projektu:</w:t>
            </w:r>
          </w:p>
          <w:p w14:paraId="31FF5626" w14:textId="77777777" w:rsidR="00A65914" w:rsidRPr="00A65914" w:rsidRDefault="00A65914" w:rsidP="00A65914">
            <w:pPr>
              <w:numPr>
                <w:ilvl w:val="0"/>
                <w:numId w:val="36"/>
              </w:numPr>
              <w:ind w:left="694"/>
              <w:contextualSpacing/>
              <w:jc w:val="both"/>
              <w:rPr>
                <w:rFonts w:asciiTheme="minorHAnsi" w:eastAsiaTheme="minorEastAsia" w:hAnsiTheme="minorHAnsi" w:cstheme="minorBidi"/>
                <w:sz w:val="22"/>
                <w:szCs w:val="22"/>
              </w:rPr>
            </w:pPr>
            <w:r w:rsidRPr="00A65914">
              <w:rPr>
                <w:rFonts w:ascii="Arial" w:eastAsia="Arial" w:hAnsi="Arial" w:cs="Arial"/>
                <w:sz w:val="22"/>
                <w:szCs w:val="22"/>
              </w:rPr>
              <w:t xml:space="preserve"> Závěrečná zpráva technického dozoru investora</w:t>
            </w:r>
          </w:p>
          <w:p w14:paraId="2B98CBBE" w14:textId="77777777" w:rsidR="00A65914" w:rsidRPr="00A65914" w:rsidRDefault="00A65914" w:rsidP="00A65914">
            <w:pPr>
              <w:numPr>
                <w:ilvl w:val="0"/>
                <w:numId w:val="36"/>
              </w:numPr>
              <w:contextualSpacing/>
              <w:jc w:val="both"/>
              <w:rPr>
                <w:rFonts w:ascii="Arial" w:hAnsi="Arial" w:cs="Arial"/>
                <w:sz w:val="22"/>
                <w:szCs w:val="22"/>
              </w:rPr>
            </w:pPr>
            <w:r w:rsidRPr="00A65914">
              <w:rPr>
                <w:rFonts w:ascii="Arial" w:eastAsia="Arial" w:hAnsi="Arial" w:cs="Arial"/>
                <w:sz w:val="22"/>
                <w:szCs w:val="22"/>
              </w:rPr>
              <w:t>PENB v případě změny s vlivem na indikátor 323 000</w:t>
            </w:r>
          </w:p>
        </w:tc>
        <w:tc>
          <w:tcPr>
            <w:tcW w:w="4691" w:type="dxa"/>
          </w:tcPr>
          <w:p w14:paraId="1FCD0CFF" w14:textId="77777777" w:rsidR="00A65914" w:rsidRPr="00A65914" w:rsidRDefault="00A65914" w:rsidP="00A65914">
            <w:pPr>
              <w:spacing w:line="276" w:lineRule="auto"/>
              <w:jc w:val="both"/>
              <w:rPr>
                <w:rFonts w:ascii="Arial" w:hAnsi="Arial" w:cs="Arial"/>
                <w:b/>
                <w:bCs/>
                <w:sz w:val="22"/>
                <w:szCs w:val="22"/>
              </w:rPr>
            </w:pPr>
            <w:r w:rsidRPr="00A65914">
              <w:rPr>
                <w:rFonts w:ascii="Arial" w:hAnsi="Arial" w:cs="Arial"/>
                <w:b/>
                <w:bCs/>
                <w:sz w:val="22"/>
                <w:szCs w:val="22"/>
              </w:rPr>
              <w:t>V 1. Zprávě o udržitelnosti projektu:</w:t>
            </w:r>
            <w:r w:rsidRPr="00A65914">
              <w:rPr>
                <w:rFonts w:ascii="Arial" w:hAnsi="Arial" w:cs="Arial"/>
                <w:b/>
                <w:bCs/>
                <w:sz w:val="28"/>
                <w:szCs w:val="28"/>
              </w:rPr>
              <w:t xml:space="preserve"> </w:t>
            </w:r>
          </w:p>
          <w:p w14:paraId="1878455E" w14:textId="77777777" w:rsidR="00A65914" w:rsidRPr="00A65914" w:rsidRDefault="00A65914" w:rsidP="00A65914">
            <w:pPr>
              <w:numPr>
                <w:ilvl w:val="0"/>
                <w:numId w:val="36"/>
              </w:numPr>
              <w:contextualSpacing/>
              <w:rPr>
                <w:b/>
                <w:bCs/>
              </w:rPr>
            </w:pPr>
            <w:r w:rsidRPr="00A65914">
              <w:rPr>
                <w:rFonts w:ascii="Arial" w:hAnsi="Arial" w:cs="Arial"/>
                <w:sz w:val="22"/>
                <w:szCs w:val="22"/>
              </w:rPr>
              <w:t>Indikátor je dokládán vždy v Závěrečné zprávě o realizaci projektu, 1. ZoU nemá žádné pevně stanovené materiály</w:t>
            </w:r>
          </w:p>
        </w:tc>
      </w:tr>
    </w:tbl>
    <w:p w14:paraId="69E9DFBC" w14:textId="77777777" w:rsidR="00A65914" w:rsidRPr="00A65914" w:rsidRDefault="00A65914" w:rsidP="00A65914">
      <w:pPr>
        <w:spacing w:before="120" w:after="200" w:line="276" w:lineRule="auto"/>
        <w:jc w:val="both"/>
        <w:rPr>
          <w:rFonts w:ascii="Arial" w:hAnsi="Arial" w:cs="Arial"/>
          <w:sz w:val="22"/>
          <w:szCs w:val="22"/>
        </w:rPr>
      </w:pPr>
      <w:r w:rsidRPr="00A65914">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4C392023"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 xml:space="preserve">TOLERANCE DOSAŽENÍ a udržení indikátoru </w:t>
      </w:r>
    </w:p>
    <w:p w14:paraId="4692CDAF"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Toleranční pásmo činí minus </w:t>
      </w:r>
      <w:r w:rsidRPr="00A65914">
        <w:rPr>
          <w:rFonts w:ascii="Arial" w:hAnsi="Arial" w:cs="Arial"/>
          <w:b/>
          <w:bCs/>
          <w:sz w:val="22"/>
          <w:szCs w:val="22"/>
        </w:rPr>
        <w:t>5 %</w:t>
      </w:r>
      <w:r w:rsidRPr="00A65914">
        <w:rPr>
          <w:rFonts w:ascii="Arial" w:hAnsi="Arial" w:cs="Arial"/>
          <w:sz w:val="22"/>
          <w:szCs w:val="22"/>
        </w:rPr>
        <w:t xml:space="preserve"> z rozdílu mezi výchozí hodnotou a cílovou hodnotou indikátoru (ve smyslu dosažení nižší úspory, než bylo plánováno). Toto pásmo je pevně navázáno na cílovou hodnotu naplňovanou k Rozhodnému datu, ale platí i pro období udržitelnosti</w:t>
      </w:r>
      <w:r w:rsidRPr="00A65914">
        <w:rPr>
          <w:rFonts w:ascii="Arial" w:hAnsi="Arial" w:cs="Arial"/>
          <w:sz w:val="22"/>
          <w:szCs w:val="22"/>
          <w:vertAlign w:val="superscript"/>
        </w:rPr>
        <w:footnoteReference w:id="3"/>
      </w:r>
      <w:r w:rsidRPr="00A65914">
        <w:rPr>
          <w:rFonts w:ascii="Arial" w:hAnsi="Arial" w:cs="Arial"/>
          <w:sz w:val="22"/>
          <w:szCs w:val="22"/>
        </w:rPr>
        <w:t>. Překročení stanovené cílové hodnoty není sankcionováno.</w:t>
      </w:r>
    </w:p>
    <w:p w14:paraId="08E98CCB"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02CAEF89"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Když tak příjemce neučiní, zůstává cílová hodnota platná v nezměněné výši, pokud vykázaná dosažená hodnota bude pod stanovenou tolerancí, bude postupováno dle Podmínek Právního aktu / Rozhodnutí, které stanoví konkrétní výši a typ sankce, aplikované při nenaplnění cílové hodnoty indikátoru.</w:t>
      </w:r>
    </w:p>
    <w:p w14:paraId="3E541F8E"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 xml:space="preserve">V době udržitelnosti již </w:t>
      </w:r>
      <w:r w:rsidRPr="00A65914">
        <w:rPr>
          <w:rFonts w:ascii="Arial" w:hAnsi="Arial" w:cs="Arial"/>
          <w:b/>
          <w:bCs/>
          <w:sz w:val="22"/>
          <w:szCs w:val="22"/>
        </w:rPr>
        <w:t>nelze cílovou hodnotu upravit</w:t>
      </w:r>
      <w:r w:rsidRPr="00A65914">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výši a typ sankce aplikované při nenaplnění cílové hodnoty indikátoru, a to poměrově, vztaženo k délce období udržitelnosti, době neplnění a výši neplnění.</w:t>
      </w:r>
    </w:p>
    <w:p w14:paraId="3C4B5AB0" w14:textId="77777777" w:rsidR="00A65914" w:rsidRPr="00A65914" w:rsidRDefault="00A65914" w:rsidP="00A65914">
      <w:pPr>
        <w:spacing w:line="276" w:lineRule="auto"/>
        <w:jc w:val="both"/>
        <w:rPr>
          <w:rFonts w:ascii="Arial" w:eastAsiaTheme="minorHAnsi" w:hAnsi="Arial" w:cs="Arial"/>
          <w:b/>
          <w:bCs/>
          <w:i/>
          <w:iCs/>
          <w:caps/>
          <w:color w:val="31849B" w:themeColor="accent5" w:themeShade="BF"/>
          <w:lang w:eastAsia="en-US"/>
        </w:rPr>
      </w:pPr>
      <w:r w:rsidRPr="00A65914">
        <w:rPr>
          <w:rFonts w:ascii="Arial" w:eastAsiaTheme="minorHAnsi" w:hAnsi="Arial" w:cs="Arial"/>
          <w:b/>
          <w:bCs/>
          <w:i/>
          <w:iCs/>
          <w:caps/>
          <w:color w:val="31849B" w:themeColor="accent5" w:themeShade="BF"/>
          <w:lang w:eastAsia="en-US"/>
        </w:rPr>
        <w:t>Návod na Výpočet</w:t>
      </w:r>
    </w:p>
    <w:p w14:paraId="31E2E316" w14:textId="77777777" w:rsidR="00A65914" w:rsidRPr="00A65914" w:rsidRDefault="00A65914" w:rsidP="00A65914">
      <w:pPr>
        <w:spacing w:after="200" w:line="276" w:lineRule="auto"/>
        <w:jc w:val="both"/>
        <w:rPr>
          <w:rFonts w:ascii="Arial" w:hAnsi="Arial" w:cs="Arial"/>
          <w:sz w:val="22"/>
          <w:szCs w:val="22"/>
        </w:rPr>
      </w:pPr>
      <w:r w:rsidRPr="00A65914">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682E91F7" w14:textId="77777777" w:rsidR="00A65914" w:rsidRPr="00A65914" w:rsidRDefault="00A65914" w:rsidP="00A65914">
      <w:pPr>
        <w:spacing w:after="200" w:line="276" w:lineRule="auto"/>
        <w:rPr>
          <w:rFonts w:ascii="Arial" w:hAnsi="Arial" w:cs="Arial"/>
          <w:b/>
          <w:bCs/>
          <w:sz w:val="22"/>
          <w:szCs w:val="22"/>
        </w:rPr>
      </w:pPr>
      <w:r w:rsidRPr="00A65914">
        <w:rPr>
          <w:rFonts w:ascii="Arial" w:hAnsi="Arial" w:cs="Arial"/>
          <w:b/>
          <w:bCs/>
          <w:sz w:val="22"/>
          <w:szCs w:val="22"/>
        </w:rPr>
        <w:t xml:space="preserve">Převodní vztahy mezi kWh a GJ: </w:t>
      </w:r>
    </w:p>
    <w:p w14:paraId="5DA29BCD" w14:textId="77777777" w:rsidR="00A65914" w:rsidRPr="00A65914" w:rsidRDefault="00A65914" w:rsidP="00A65914">
      <w:pPr>
        <w:spacing w:after="200" w:line="276" w:lineRule="auto"/>
        <w:jc w:val="both"/>
        <w:rPr>
          <w:rFonts w:ascii="Arial" w:hAnsi="Arial" w:cs="Arial"/>
          <w:b/>
          <w:bCs/>
          <w:sz w:val="22"/>
          <w:szCs w:val="22"/>
        </w:rPr>
      </w:pPr>
      <w:r w:rsidRPr="00A65914">
        <w:rPr>
          <w:rFonts w:ascii="Arial" w:hAnsi="Arial" w:cs="Arial"/>
          <w:b/>
          <w:bCs/>
          <w:sz w:val="22"/>
          <w:szCs w:val="22"/>
        </w:rPr>
        <w:t>1000 kWh = 1 MWh = 3,6 GJ</w:t>
      </w:r>
    </w:p>
    <w:p w14:paraId="423FF6F7" w14:textId="77777777" w:rsidR="00A65914" w:rsidRPr="00A65914" w:rsidRDefault="00A65914" w:rsidP="00A65914">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A65914">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A65914">
        <w:rPr>
          <w:rFonts w:asciiTheme="majorHAnsi" w:eastAsiaTheme="minorHAnsi" w:hAnsiTheme="majorHAnsi" w:cstheme="minorHAnsi"/>
          <w:i/>
          <w:iCs/>
          <w:caps/>
          <w:color w:val="31849B" w:themeColor="accent5" w:themeShade="BF"/>
          <w:highlight w:val="yellow"/>
          <w:lang w:eastAsia="en-US"/>
        </w:rPr>
        <w:t xml:space="preserve"> </w:t>
      </w:r>
    </w:p>
    <w:p w14:paraId="730C2A5B" w14:textId="34C1DF45" w:rsidR="00A65914" w:rsidRDefault="00A65914">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A65914" w:rsidRPr="00510DB2" w14:paraId="0C717878" w14:textId="77777777" w:rsidTr="00A65914">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6D1953" w14:textId="77777777" w:rsidR="00A65914" w:rsidRPr="00510DB2" w:rsidRDefault="00A65914" w:rsidP="00A65914">
            <w:pPr>
              <w:spacing w:line="276" w:lineRule="auto"/>
              <w:ind w:left="170" w:right="170"/>
              <w:jc w:val="center"/>
              <w:rPr>
                <w:rFonts w:ascii="Arial" w:eastAsiaTheme="minorHAnsi" w:hAnsi="Arial" w:cs="Arial"/>
                <w:b/>
                <w:bCs/>
                <w:color w:val="000000"/>
                <w:lang w:eastAsia="en-US"/>
              </w:rPr>
            </w:pPr>
            <w:r w:rsidRPr="00510DB2">
              <w:rPr>
                <w:rFonts w:ascii="Arial" w:eastAsiaTheme="minorHAnsi" w:hAnsi="Arial" w:cs="Arial"/>
                <w:b/>
                <w:bCs/>
                <w:color w:val="000000"/>
                <w:lang w:eastAsia="en-US"/>
              </w:rPr>
              <w:t>METODICKÝ LIST INDIKÁTORU</w:t>
            </w:r>
          </w:p>
        </w:tc>
      </w:tr>
      <w:tr w:rsidR="00A65914" w:rsidRPr="00510DB2" w14:paraId="2995758B" w14:textId="77777777" w:rsidTr="00A65914">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75C0C" w14:textId="77777777" w:rsidR="00A65914" w:rsidRPr="00510DB2" w:rsidRDefault="00A65914" w:rsidP="00A65914">
            <w:pPr>
              <w:spacing w:before="80" w:after="80" w:line="276" w:lineRule="auto"/>
              <w:ind w:left="57" w:right="57"/>
              <w:jc w:val="center"/>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032B01" w14:textId="77777777" w:rsidR="00A65914" w:rsidRPr="00510DB2" w:rsidRDefault="00A65914" w:rsidP="00A65914">
            <w:pPr>
              <w:spacing w:before="80" w:after="80" w:line="276" w:lineRule="auto"/>
              <w:ind w:left="57" w:right="57"/>
              <w:jc w:val="center"/>
              <w:rPr>
                <w:rFonts w:eastAsiaTheme="minorHAnsi"/>
                <w:b/>
                <w:bCs/>
              </w:rPr>
            </w:pPr>
            <w:r w:rsidRPr="00510DB2">
              <w:rPr>
                <w:rFonts w:ascii="Arial" w:eastAsiaTheme="minorHAnsi" w:hAnsi="Arial" w:cs="Arial"/>
                <w:b/>
                <w:bCs/>
                <w:color w:val="000000"/>
                <w:lang w:eastAsia="en-US"/>
              </w:rPr>
              <w:t>500 501 - Počet uživatelů nových nebo modernizovaných vzdělávacích zařízení za rok</w:t>
            </w:r>
          </w:p>
        </w:tc>
      </w:tr>
      <w:tr w:rsidR="00A65914" w:rsidRPr="00510DB2" w14:paraId="41B572FD" w14:textId="77777777" w:rsidTr="00A65914">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5CB2777" w14:textId="77777777" w:rsidR="00A65914" w:rsidRPr="00510DB2" w:rsidRDefault="00A65914" w:rsidP="00A65914">
            <w:pPr>
              <w:spacing w:line="276" w:lineRule="auto"/>
              <w:ind w:left="57" w:right="57"/>
              <w:jc w:val="center"/>
              <w:outlineLvl w:val="0"/>
              <w:rPr>
                <w:rFonts w:ascii="Arial" w:eastAsiaTheme="minorHAnsi" w:hAnsi="Arial" w:cs="Arial"/>
                <w:b/>
                <w:bCs/>
                <w:caps/>
                <w:color w:val="000000"/>
                <w:lang w:eastAsia="en-US"/>
              </w:rPr>
            </w:pPr>
            <w:r w:rsidRPr="00510DB2">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B5F57E"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897C6E2"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Typ indikátoru</w:t>
            </w:r>
          </w:p>
        </w:tc>
      </w:tr>
      <w:tr w:rsidR="00A65914" w:rsidRPr="00510DB2" w14:paraId="0EC8AC8A" w14:textId="77777777" w:rsidTr="00A65914">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9093829"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1BC7E73"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lang w:eastAsia="en-US"/>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74BB76D" w14:textId="77777777" w:rsidR="00A65914" w:rsidRPr="00510DB2" w:rsidRDefault="00A65914" w:rsidP="00A65914">
            <w:pPr>
              <w:spacing w:line="276" w:lineRule="auto"/>
              <w:ind w:left="57" w:right="57"/>
              <w:jc w:val="center"/>
              <w:outlineLvl w:val="0"/>
              <w:rPr>
                <w:rFonts w:ascii="Arial" w:eastAsiaTheme="minorHAnsi" w:hAnsi="Arial" w:cs="Arial"/>
                <w:b/>
                <w:bCs/>
                <w:color w:val="000000"/>
                <w:sz w:val="22"/>
                <w:szCs w:val="22"/>
                <w:lang w:eastAsia="en-US"/>
              </w:rPr>
            </w:pPr>
            <w:r w:rsidRPr="00510DB2">
              <w:rPr>
                <w:rFonts w:ascii="Arial" w:eastAsiaTheme="minorHAnsi" w:hAnsi="Arial" w:cs="Arial"/>
                <w:b/>
                <w:bCs/>
                <w:color w:val="000000"/>
                <w:sz w:val="22"/>
                <w:szCs w:val="22"/>
                <w:lang w:eastAsia="en-US"/>
              </w:rPr>
              <w:t>výsledek</w:t>
            </w:r>
          </w:p>
        </w:tc>
      </w:tr>
    </w:tbl>
    <w:p w14:paraId="2424C321"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 xml:space="preserve">Definice indikátoru </w:t>
      </w:r>
    </w:p>
    <w:p w14:paraId="6C193D76" w14:textId="77777777" w:rsidR="00E72E51" w:rsidRDefault="00510DB2" w:rsidP="00510DB2">
      <w:pPr>
        <w:spacing w:after="200" w:line="276" w:lineRule="auto"/>
        <w:jc w:val="both"/>
        <w:rPr>
          <w:rFonts w:ascii="Arial" w:hAnsi="Arial" w:cs="Arial"/>
          <w:sz w:val="22"/>
          <w:szCs w:val="22"/>
        </w:rPr>
      </w:pPr>
      <w:r w:rsidRPr="00510DB2">
        <w:rPr>
          <w:rFonts w:ascii="Arial" w:hAnsi="Arial" w:cs="Arial"/>
          <w:sz w:val="22"/>
          <w:szCs w:val="22"/>
        </w:rPr>
        <w:t>Roční počet jedinečně registrovaných žáků/studentů využívajících podporovaná vzdělávací zařízení. U dosažených hodnot by měl být výpočet proveden ex post na základě počtu a velikosti skupin žáků/studentů využívajících zařízení alespoň jednou v průběhu roku po ukončení intervence. Výchozí hodnota ukazatele se týká počtu uživatelů podporovaného zařízení odhadovaného pro rok před zahájením intervence, a pro nově budovaná zařízení je nulová. Ukazatel nezahrnuje učitele, rodiče, pomocný personál ani jiné osoby, které mohou zařízení také používat.</w:t>
      </w:r>
    </w:p>
    <w:p w14:paraId="315E9B56" w14:textId="1F57BF7F" w:rsidR="00510DB2" w:rsidRPr="00510DB2" w:rsidRDefault="00510DB2" w:rsidP="00510DB2">
      <w:pPr>
        <w:spacing w:after="200" w:line="276" w:lineRule="auto"/>
        <w:jc w:val="both"/>
        <w:rPr>
          <w:rFonts w:ascii="Arial" w:hAnsi="Arial" w:cs="Arial"/>
          <w:sz w:val="22"/>
          <w:szCs w:val="22"/>
        </w:rPr>
      </w:pPr>
      <w:r w:rsidRPr="00510DB2">
        <w:rPr>
          <w:rFonts w:ascii="Arial" w:hAnsi="Arial" w:cs="Arial"/>
          <w:sz w:val="22"/>
          <w:szCs w:val="22"/>
        </w:rPr>
        <w:t>Ukazatel zahrnuje vzdělávací zařízení, jako jsou školy a univerzity, které jsou nově budovány nebo modernizovány, a modernizace nezahrnuje energetickou inovaci ani údržbu a opravy.</w:t>
      </w:r>
    </w:p>
    <w:p w14:paraId="1579FD9F" w14:textId="77777777" w:rsidR="00510DB2" w:rsidRPr="00510DB2" w:rsidRDefault="00510DB2" w:rsidP="00510DB2">
      <w:pPr>
        <w:spacing w:before="240"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Upřesňující informace</w:t>
      </w:r>
    </w:p>
    <w:p w14:paraId="7824C4EB" w14:textId="77777777" w:rsidR="00E72E51" w:rsidRDefault="00E72E51" w:rsidP="00E72E51">
      <w:pPr>
        <w:spacing w:after="240" w:line="271" w:lineRule="auto"/>
        <w:jc w:val="both"/>
        <w:rPr>
          <w:rFonts w:ascii="Arial" w:hAnsi="Arial" w:cs="Arial"/>
          <w:b/>
          <w:bCs/>
          <w:sz w:val="22"/>
          <w:szCs w:val="22"/>
        </w:rPr>
      </w:pPr>
      <w:r w:rsidRPr="00331A94">
        <w:rPr>
          <w:rFonts w:ascii="Arial" w:hAnsi="Arial" w:cs="Arial"/>
          <w:b/>
          <w:bCs/>
          <w:sz w:val="22"/>
          <w:szCs w:val="22"/>
        </w:rPr>
        <w:t xml:space="preserve">Indikátor je povinný k výběru a naplnění pro všechny projekty výzvy. </w:t>
      </w:r>
    </w:p>
    <w:p w14:paraId="35A37158" w14:textId="62B36B18" w:rsidR="00E72E51" w:rsidRPr="00971769" w:rsidRDefault="00E72E51" w:rsidP="00E72E51">
      <w:pPr>
        <w:spacing w:after="240" w:line="271" w:lineRule="auto"/>
        <w:jc w:val="both"/>
        <w:rPr>
          <w:rFonts w:ascii="Arial" w:hAnsi="Arial" w:cs="Arial"/>
          <w:sz w:val="22"/>
          <w:szCs w:val="22"/>
        </w:rPr>
      </w:pPr>
      <w:r w:rsidRPr="00971769">
        <w:rPr>
          <w:rFonts w:ascii="Arial" w:hAnsi="Arial" w:cs="Arial"/>
          <w:sz w:val="22"/>
          <w:szCs w:val="22"/>
        </w:rPr>
        <w:t xml:space="preserve">Počet </w:t>
      </w:r>
      <w:r>
        <w:rPr>
          <w:rFonts w:ascii="Arial" w:hAnsi="Arial" w:cs="Arial"/>
          <w:sz w:val="22"/>
          <w:szCs w:val="22"/>
        </w:rPr>
        <w:t>uživatelů (žáků)</w:t>
      </w:r>
      <w:r w:rsidRPr="00971769">
        <w:rPr>
          <w:rFonts w:ascii="Arial" w:hAnsi="Arial" w:cs="Arial"/>
          <w:sz w:val="22"/>
          <w:szCs w:val="22"/>
        </w:rPr>
        <w:t>, kte</w:t>
      </w:r>
      <w:r>
        <w:rPr>
          <w:rFonts w:ascii="Arial" w:hAnsi="Arial" w:cs="Arial"/>
          <w:sz w:val="22"/>
          <w:szCs w:val="22"/>
        </w:rPr>
        <w:t>ří</w:t>
      </w:r>
      <w:r w:rsidRPr="00971769">
        <w:rPr>
          <w:rFonts w:ascii="Arial" w:hAnsi="Arial" w:cs="Arial"/>
          <w:sz w:val="22"/>
          <w:szCs w:val="22"/>
        </w:rPr>
        <w:t xml:space="preserve"> navštěvují podpořené zařízení před</w:t>
      </w:r>
      <w:r>
        <w:rPr>
          <w:rFonts w:ascii="Arial" w:hAnsi="Arial" w:cs="Arial"/>
          <w:sz w:val="22"/>
          <w:szCs w:val="22"/>
        </w:rPr>
        <w:t xml:space="preserve"> (výchozí hodnota)</w:t>
      </w:r>
      <w:r w:rsidRPr="00971769">
        <w:rPr>
          <w:rFonts w:ascii="Arial" w:hAnsi="Arial" w:cs="Arial"/>
          <w:sz w:val="22"/>
          <w:szCs w:val="22"/>
        </w:rPr>
        <w:t xml:space="preserve"> a po realizaci projektu</w:t>
      </w:r>
      <w:r>
        <w:rPr>
          <w:rFonts w:ascii="Arial" w:hAnsi="Arial" w:cs="Arial"/>
          <w:sz w:val="22"/>
          <w:szCs w:val="22"/>
        </w:rPr>
        <w:t xml:space="preserve"> (cílová a dosažená hodnota)</w:t>
      </w:r>
      <w:r w:rsidRPr="00971769">
        <w:rPr>
          <w:rFonts w:ascii="Arial" w:hAnsi="Arial" w:cs="Arial"/>
          <w:sz w:val="22"/>
          <w:szCs w:val="22"/>
        </w:rPr>
        <w:t xml:space="preserve">. </w:t>
      </w:r>
      <w:r w:rsidR="008250F7">
        <w:rPr>
          <w:rFonts w:ascii="Arial" w:hAnsi="Arial" w:cs="Arial"/>
          <w:sz w:val="22"/>
          <w:szCs w:val="22"/>
        </w:rPr>
        <w:t>Do počtu uživatelů (žáků) jsou započítáváni žáci zapsáni pro daný školní rok (či jeho část) v podpořené základní škole</w:t>
      </w:r>
      <w:bookmarkStart w:id="14" w:name="_Hlk116894086"/>
      <w:r w:rsidR="007165E7">
        <w:rPr>
          <w:rFonts w:ascii="Arial" w:hAnsi="Arial" w:cs="Arial"/>
          <w:sz w:val="22"/>
          <w:szCs w:val="22"/>
        </w:rPr>
        <w:t>, kteří mají možnost využívat výstupy projektu</w:t>
      </w:r>
      <w:r w:rsidR="00D66259">
        <w:rPr>
          <w:rFonts w:ascii="Arial" w:hAnsi="Arial" w:cs="Arial"/>
          <w:sz w:val="22"/>
          <w:szCs w:val="22"/>
        </w:rPr>
        <w:t xml:space="preserve"> při běžné výuce</w:t>
      </w:r>
      <w:bookmarkEnd w:id="14"/>
      <w:r w:rsidR="008250F7">
        <w:rPr>
          <w:rFonts w:ascii="Arial" w:hAnsi="Arial" w:cs="Arial"/>
          <w:sz w:val="22"/>
          <w:szCs w:val="22"/>
        </w:rPr>
        <w:t xml:space="preserve">. </w:t>
      </w:r>
    </w:p>
    <w:p w14:paraId="5A400E1D" w14:textId="6E79C7B7" w:rsidR="00E72E51" w:rsidRDefault="00E72E51" w:rsidP="00E72E51">
      <w:pPr>
        <w:spacing w:before="240" w:after="240" w:line="271" w:lineRule="auto"/>
        <w:jc w:val="both"/>
        <w:rPr>
          <w:rFonts w:ascii="Arial" w:hAnsi="Arial" w:cs="Arial"/>
          <w:sz w:val="22"/>
          <w:szCs w:val="22"/>
          <w:u w:val="single"/>
        </w:rPr>
      </w:pPr>
      <w:r w:rsidRPr="00422774">
        <w:rPr>
          <w:rFonts w:ascii="Arial" w:hAnsi="Arial" w:cs="Arial"/>
          <w:sz w:val="22"/>
          <w:szCs w:val="22"/>
        </w:rPr>
        <w:t>Hodnoty jsou vykazovány jako prostý součet</w:t>
      </w:r>
      <w:r w:rsidRPr="00971769">
        <w:rPr>
          <w:rFonts w:ascii="Arial" w:hAnsi="Arial" w:cs="Arial"/>
          <w:sz w:val="22"/>
          <w:szCs w:val="22"/>
        </w:rPr>
        <w:t xml:space="preserve"> </w:t>
      </w:r>
      <w:r>
        <w:rPr>
          <w:rFonts w:ascii="Arial" w:hAnsi="Arial" w:cs="Arial"/>
          <w:sz w:val="22"/>
          <w:szCs w:val="22"/>
        </w:rPr>
        <w:t xml:space="preserve">žáků. </w:t>
      </w:r>
      <w:r w:rsidRPr="00422774">
        <w:rPr>
          <w:rFonts w:ascii="Arial" w:hAnsi="Arial" w:cs="Arial"/>
          <w:sz w:val="22"/>
          <w:szCs w:val="22"/>
        </w:rPr>
        <w:t>Hodnota je vykazována s</w:t>
      </w:r>
      <w:r>
        <w:rPr>
          <w:rFonts w:ascii="Arial" w:hAnsi="Arial" w:cs="Arial"/>
          <w:sz w:val="22"/>
          <w:szCs w:val="22"/>
        </w:rPr>
        <w:t> </w:t>
      </w:r>
      <w:r w:rsidRPr="00422774">
        <w:rPr>
          <w:rFonts w:ascii="Arial" w:hAnsi="Arial" w:cs="Arial"/>
          <w:sz w:val="22"/>
          <w:szCs w:val="22"/>
        </w:rPr>
        <w:t xml:space="preserve">přesností na celé jednotky </w:t>
      </w:r>
      <w:r w:rsidRPr="00422774">
        <w:rPr>
          <w:rFonts w:ascii="Arial" w:hAnsi="Arial" w:cs="Arial"/>
          <w:sz w:val="22"/>
          <w:szCs w:val="22"/>
          <w:u w:val="single"/>
        </w:rPr>
        <w:t>(není možné vykázat desetinné číslo</w:t>
      </w:r>
      <w:r w:rsidRPr="00971769">
        <w:rPr>
          <w:rFonts w:ascii="Arial" w:hAnsi="Arial" w:cs="Arial"/>
          <w:sz w:val="22"/>
          <w:szCs w:val="22"/>
          <w:u w:val="single"/>
        </w:rPr>
        <w:t>)</w:t>
      </w:r>
      <w:r>
        <w:rPr>
          <w:rFonts w:ascii="Arial" w:hAnsi="Arial" w:cs="Arial"/>
          <w:sz w:val="22"/>
          <w:szCs w:val="22"/>
          <w:u w:val="single"/>
        </w:rPr>
        <w:t>.</w:t>
      </w:r>
    </w:p>
    <w:p w14:paraId="59E96D31" w14:textId="7E18A91E" w:rsidR="007165E7" w:rsidRPr="00422774" w:rsidRDefault="007165E7" w:rsidP="00E72E51">
      <w:pPr>
        <w:spacing w:before="240" w:after="240" w:line="271" w:lineRule="auto"/>
        <w:jc w:val="both"/>
        <w:rPr>
          <w:rFonts w:ascii="Arial" w:hAnsi="Arial" w:cs="Arial"/>
          <w:sz w:val="22"/>
          <w:szCs w:val="22"/>
        </w:rPr>
      </w:pPr>
      <w:bookmarkStart w:id="15" w:name="_Hlk116894095"/>
      <w:r>
        <w:rPr>
          <w:rFonts w:ascii="Arial" w:hAnsi="Arial" w:cs="Arial"/>
          <w:sz w:val="22"/>
          <w:szCs w:val="22"/>
        </w:rPr>
        <w:t xml:space="preserve">Počet uživatelů se vztahuje k výstupům projektu a podpořené kapacitě (indikátory </w:t>
      </w:r>
      <w:r w:rsidRPr="007165E7">
        <w:rPr>
          <w:rFonts w:ascii="Arial" w:hAnsi="Arial" w:cs="Arial"/>
          <w:sz w:val="22"/>
          <w:szCs w:val="22"/>
        </w:rPr>
        <w:t>509 021 - Kapacita nových učeben v podpořených vzdělávacích zařízeních</w:t>
      </w:r>
      <w:r>
        <w:rPr>
          <w:rFonts w:ascii="Arial" w:hAnsi="Arial" w:cs="Arial"/>
          <w:sz w:val="22"/>
          <w:szCs w:val="22"/>
        </w:rPr>
        <w:t xml:space="preserve"> a </w:t>
      </w:r>
      <w:r w:rsidRPr="007165E7">
        <w:rPr>
          <w:rFonts w:ascii="Arial" w:hAnsi="Arial" w:cs="Arial"/>
          <w:sz w:val="22"/>
          <w:szCs w:val="22"/>
        </w:rPr>
        <w:t>509 031 - Kapacita rekonstruovaných či modernizovaných učeben v podpořených vzdělávacích zařízeních</w:t>
      </w:r>
      <w:r>
        <w:rPr>
          <w:rFonts w:ascii="Arial" w:hAnsi="Arial" w:cs="Arial"/>
          <w:sz w:val="22"/>
          <w:szCs w:val="22"/>
        </w:rPr>
        <w:t xml:space="preserve">). V počtu uživatelů se nevykazují uživatelé, kteří nevyužívají výstupy projektu. Nevykazují se tedy například uživatelé v jiném detašovaném pracovišti školy, kteří nemají během roku k výstupům projektu přístup.   </w:t>
      </w:r>
    </w:p>
    <w:bookmarkEnd w:id="15"/>
    <w:p w14:paraId="4A41D6A6" w14:textId="77777777" w:rsidR="00510DB2" w:rsidRPr="00510DB2" w:rsidRDefault="00510DB2" w:rsidP="00510DB2">
      <w:pPr>
        <w:spacing w:line="276" w:lineRule="auto"/>
        <w:jc w:val="both"/>
        <w:rPr>
          <w:rFonts w:ascii="Arial" w:eastAsiaTheme="minorHAnsi" w:hAnsi="Arial" w:cs="Arial"/>
          <w:b/>
          <w:bCs/>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postup vykazování</w:t>
      </w:r>
    </w:p>
    <w:p w14:paraId="73B1D30D" w14:textId="095EB292" w:rsidR="00E72E51" w:rsidRPr="00E72E51" w:rsidRDefault="00E72E51" w:rsidP="007165E7">
      <w:pPr>
        <w:spacing w:before="120" w:line="271" w:lineRule="auto"/>
        <w:jc w:val="both"/>
        <w:rPr>
          <w:rFonts w:ascii="Arial" w:hAnsi="Arial" w:cs="Arial"/>
          <w:b/>
          <w:bCs/>
          <w:sz w:val="22"/>
          <w:szCs w:val="22"/>
          <w:u w:val="single"/>
        </w:rPr>
      </w:pPr>
      <w:r w:rsidRPr="00E72E51">
        <w:rPr>
          <w:rFonts w:ascii="Arial" w:hAnsi="Arial" w:cs="Arial"/>
          <w:b/>
          <w:bCs/>
          <w:sz w:val="22"/>
          <w:szCs w:val="22"/>
        </w:rPr>
        <w:t xml:space="preserve">Výchozí hodnota: </w:t>
      </w:r>
      <w:r w:rsidRPr="00E72E51">
        <w:rPr>
          <w:rFonts w:ascii="Arial" w:hAnsi="Arial" w:cs="Arial"/>
          <w:sz w:val="22"/>
          <w:szCs w:val="22"/>
        </w:rPr>
        <w:t xml:space="preserve">Počet </w:t>
      </w:r>
      <w:r>
        <w:rPr>
          <w:rFonts w:ascii="Arial" w:hAnsi="Arial" w:cs="Arial"/>
          <w:sz w:val="22"/>
          <w:szCs w:val="22"/>
        </w:rPr>
        <w:t>žáků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navštěvoval</w:t>
      </w:r>
      <w:r>
        <w:rPr>
          <w:rFonts w:ascii="Arial" w:hAnsi="Arial" w:cs="Arial"/>
          <w:sz w:val="22"/>
          <w:szCs w:val="22"/>
        </w:rPr>
        <w:t>i</w:t>
      </w:r>
      <w:r w:rsidRPr="00E72E51">
        <w:rPr>
          <w:rFonts w:ascii="Arial" w:hAnsi="Arial" w:cs="Arial"/>
          <w:sz w:val="22"/>
          <w:szCs w:val="22"/>
        </w:rPr>
        <w:t xml:space="preserve"> podpořené zařízení za poslední ukončený školní rok před podáním žádosti o podporu</w:t>
      </w:r>
      <w:ins w:id="16" w:author="Škodová Darina" w:date="2022-11-08T12:31:00Z">
        <w:r w:rsidR="0034021E">
          <w:rPr>
            <w:rFonts w:ascii="Arial" w:hAnsi="Arial" w:cs="Arial"/>
            <w:sz w:val="22"/>
            <w:szCs w:val="22"/>
          </w:rPr>
          <w:t xml:space="preserve"> a</w:t>
        </w:r>
      </w:ins>
      <w:ins w:id="17" w:author="Škodová Darina" w:date="2022-11-08T12:32:00Z">
        <w:r w:rsidR="0034021E">
          <w:rPr>
            <w:rFonts w:ascii="Arial" w:hAnsi="Arial" w:cs="Arial"/>
            <w:sz w:val="22"/>
            <w:szCs w:val="22"/>
          </w:rPr>
          <w:t xml:space="preserve"> na</w:t>
        </w:r>
      </w:ins>
      <w:ins w:id="18" w:author="Škodová Darina" w:date="2022-11-08T12:31:00Z">
        <w:r w:rsidR="0034021E">
          <w:rPr>
            <w:rFonts w:ascii="Arial" w:hAnsi="Arial" w:cs="Arial"/>
            <w:sz w:val="22"/>
            <w:szCs w:val="22"/>
          </w:rPr>
          <w:t xml:space="preserve"> které </w:t>
        </w:r>
      </w:ins>
      <w:ins w:id="19" w:author="Škodová Darina" w:date="2022-11-08T12:32:00Z">
        <w:r w:rsidR="0034021E">
          <w:rPr>
            <w:rFonts w:ascii="Arial" w:hAnsi="Arial" w:cs="Arial"/>
            <w:sz w:val="22"/>
            <w:szCs w:val="22"/>
          </w:rPr>
          <w:t xml:space="preserve">může mít </w:t>
        </w:r>
      </w:ins>
      <w:ins w:id="20" w:author="Škodová Darina" w:date="2022-11-08T12:31:00Z">
        <w:r w:rsidR="0034021E">
          <w:rPr>
            <w:rFonts w:ascii="Arial" w:hAnsi="Arial" w:cs="Arial"/>
            <w:sz w:val="22"/>
            <w:szCs w:val="22"/>
          </w:rPr>
          <w:t xml:space="preserve">intervence z IROP </w:t>
        </w:r>
      </w:ins>
      <w:ins w:id="21" w:author="Škodová Darina" w:date="2022-11-08T12:38:00Z">
        <w:r w:rsidR="0034021E">
          <w:rPr>
            <w:rFonts w:ascii="Arial" w:hAnsi="Arial" w:cs="Arial"/>
            <w:sz w:val="22"/>
            <w:szCs w:val="22"/>
          </w:rPr>
          <w:t>přímý dopad</w:t>
        </w:r>
      </w:ins>
      <w:ins w:id="22" w:author="Pešek Ondřej" w:date="2022-11-10T11:37:00Z">
        <w:r w:rsidR="00B31B81">
          <w:rPr>
            <w:rFonts w:ascii="Arial" w:hAnsi="Arial" w:cs="Arial"/>
            <w:sz w:val="22"/>
            <w:szCs w:val="22"/>
          </w:rPr>
          <w:t>.</w:t>
        </w:r>
      </w:ins>
      <w:del w:id="23" w:author="Škodová Darina" w:date="2022-11-08T12:31:00Z">
        <w:r w:rsidRPr="00E72E51" w:rsidDel="0034021E">
          <w:rPr>
            <w:rFonts w:ascii="Arial" w:hAnsi="Arial" w:cs="Arial"/>
            <w:sz w:val="22"/>
            <w:szCs w:val="22"/>
          </w:rPr>
          <w:delText>.</w:delText>
        </w:r>
      </w:del>
      <w:r w:rsidRPr="00E72E51">
        <w:rPr>
          <w:rFonts w:ascii="Arial" w:hAnsi="Arial" w:cs="Arial"/>
          <w:sz w:val="22"/>
          <w:szCs w:val="22"/>
        </w:rPr>
        <w:t xml:space="preserve"> </w:t>
      </w:r>
    </w:p>
    <w:p w14:paraId="31356A32" w14:textId="2BF4B521" w:rsidR="00E72E51" w:rsidRPr="00E72E51" w:rsidRDefault="00E72E51" w:rsidP="007165E7">
      <w:pPr>
        <w:spacing w:before="120" w:after="200" w:line="271" w:lineRule="auto"/>
        <w:jc w:val="both"/>
        <w:rPr>
          <w:rFonts w:ascii="Arial" w:hAnsi="Arial" w:cs="Arial"/>
          <w:sz w:val="22"/>
          <w:szCs w:val="22"/>
        </w:rPr>
      </w:pPr>
      <w:r w:rsidRPr="00E72E51">
        <w:rPr>
          <w:rFonts w:ascii="Arial" w:hAnsi="Arial" w:cs="Arial"/>
          <w:b/>
          <w:bCs/>
          <w:sz w:val="22"/>
          <w:szCs w:val="22"/>
        </w:rPr>
        <w:t>Cílová hodnota:</w:t>
      </w:r>
      <w:r w:rsidRPr="00E72E51">
        <w:rPr>
          <w:rFonts w:ascii="Arial" w:hAnsi="Arial" w:cs="Arial"/>
          <w:sz w:val="22"/>
          <w:szCs w:val="22"/>
        </w:rPr>
        <w:t xml:space="preserve"> Odhadovaný počet </w:t>
      </w:r>
      <w:r>
        <w:rPr>
          <w:rFonts w:ascii="Arial" w:hAnsi="Arial" w:cs="Arial"/>
          <w:sz w:val="22"/>
          <w:szCs w:val="22"/>
        </w:rPr>
        <w:t>žáků</w:t>
      </w:r>
      <w:r w:rsidRPr="00E72E51">
        <w:rPr>
          <w:rFonts w:ascii="Arial" w:hAnsi="Arial" w:cs="Arial"/>
          <w:sz w:val="22"/>
          <w:szCs w:val="22"/>
        </w:rPr>
        <w:t>, kte</w:t>
      </w:r>
      <w:r>
        <w:rPr>
          <w:rFonts w:ascii="Arial" w:hAnsi="Arial" w:cs="Arial"/>
          <w:sz w:val="22"/>
          <w:szCs w:val="22"/>
        </w:rPr>
        <w:t>ří</w:t>
      </w:r>
      <w:r w:rsidRPr="00E72E51">
        <w:rPr>
          <w:rFonts w:ascii="Arial" w:hAnsi="Arial" w:cs="Arial"/>
          <w:sz w:val="22"/>
          <w:szCs w:val="22"/>
        </w:rPr>
        <w:t xml:space="preserve"> budou podpořené zařízení navštěvovat v 1. roce udržitelnosti projektu</w:t>
      </w:r>
      <w:ins w:id="24" w:author="Škodová Darina" w:date="2022-11-08T12:39:00Z">
        <w:r w:rsidR="0034021E">
          <w:rPr>
            <w:rFonts w:ascii="Arial" w:hAnsi="Arial" w:cs="Arial"/>
            <w:sz w:val="22"/>
            <w:szCs w:val="22"/>
          </w:rPr>
          <w:t xml:space="preserve"> a na které bude mít intervence z IROP přímý dopad</w:t>
        </w:r>
      </w:ins>
      <w:r w:rsidRPr="00E72E51">
        <w:rPr>
          <w:rFonts w:ascii="Arial" w:hAnsi="Arial" w:cs="Arial"/>
          <w:sz w:val="22"/>
          <w:szCs w:val="22"/>
        </w:rPr>
        <w:t>. Jako unikátní uživatelé jsou započítáván</w:t>
      </w:r>
      <w:r w:rsidR="00441A92">
        <w:rPr>
          <w:rFonts w:ascii="Arial" w:hAnsi="Arial" w:cs="Arial"/>
          <w:sz w:val="22"/>
          <w:szCs w:val="22"/>
        </w:rPr>
        <w:t>i</w:t>
      </w:r>
      <w:r w:rsidRPr="00E72E51">
        <w:rPr>
          <w:rFonts w:ascii="Arial" w:hAnsi="Arial" w:cs="Arial"/>
          <w:sz w:val="22"/>
          <w:szCs w:val="22"/>
        </w:rPr>
        <w:t xml:space="preserve"> pouze </w:t>
      </w:r>
      <w:r w:rsidR="00441A92">
        <w:rPr>
          <w:rFonts w:ascii="Arial" w:hAnsi="Arial" w:cs="Arial"/>
          <w:sz w:val="22"/>
          <w:szCs w:val="22"/>
        </w:rPr>
        <w:t>žáci</w:t>
      </w:r>
      <w:r w:rsidRPr="00E72E51">
        <w:rPr>
          <w:rFonts w:ascii="Arial" w:hAnsi="Arial" w:cs="Arial"/>
          <w:sz w:val="22"/>
          <w:szCs w:val="22"/>
        </w:rPr>
        <w:t>, kte</w:t>
      </w:r>
      <w:r w:rsidR="00441A92">
        <w:rPr>
          <w:rFonts w:ascii="Arial" w:hAnsi="Arial" w:cs="Arial"/>
          <w:sz w:val="22"/>
          <w:szCs w:val="22"/>
        </w:rPr>
        <w:t>ří</w:t>
      </w:r>
      <w:r w:rsidRPr="00E72E51">
        <w:rPr>
          <w:rFonts w:ascii="Arial" w:hAnsi="Arial" w:cs="Arial"/>
          <w:sz w:val="22"/>
          <w:szCs w:val="22"/>
        </w:rPr>
        <w:t xml:space="preserve"> zařízení budou navštěvovat více jak 1 kalendářní měsíc. </w:t>
      </w:r>
      <w:r w:rsidRPr="00E72E51">
        <w:rPr>
          <w:rFonts w:ascii="Arial" w:hAnsi="Arial" w:cs="Arial"/>
          <w:b/>
          <w:bCs/>
          <w:sz w:val="22"/>
          <w:szCs w:val="22"/>
        </w:rPr>
        <w:t xml:space="preserve">Žadatel ve </w:t>
      </w:r>
      <w:r w:rsidR="00784E45">
        <w:rPr>
          <w:rFonts w:ascii="Arial" w:hAnsi="Arial" w:cs="Arial"/>
          <w:b/>
          <w:bCs/>
          <w:sz w:val="22"/>
          <w:szCs w:val="22"/>
        </w:rPr>
        <w:t>s</w:t>
      </w:r>
      <w:r w:rsidRPr="00E72E51">
        <w:rPr>
          <w:rFonts w:ascii="Arial" w:hAnsi="Arial" w:cs="Arial"/>
          <w:b/>
          <w:bCs/>
          <w:sz w:val="22"/>
          <w:szCs w:val="22"/>
        </w:rPr>
        <w:t xml:space="preserve">tudii proveditelnosti uvede způsob výpočtu tak, aby jeho výsledek odpovídal cílové hodnotě a bylo možné ho ověřit. </w:t>
      </w:r>
      <w:r w:rsidRPr="00E72E51">
        <w:rPr>
          <w:rFonts w:ascii="Arial" w:hAnsi="Arial" w:cs="Arial"/>
          <w:sz w:val="22"/>
          <w:szCs w:val="22"/>
        </w:rPr>
        <w:t xml:space="preserve">Tuto hodnotu se příjemce zavazuje naplnit k datu </w:t>
      </w:r>
      <w:r w:rsidRPr="00E72E51">
        <w:rPr>
          <w:rFonts w:ascii="Arial" w:hAnsi="Arial" w:cs="Arial"/>
          <w:color w:val="000000" w:themeColor="text1"/>
          <w:sz w:val="22"/>
          <w:szCs w:val="22"/>
        </w:rPr>
        <w:t>konce prvního roku udržitelnosti projektu</w:t>
      </w:r>
      <w:r w:rsidRPr="00E72E51">
        <w:rPr>
          <w:rFonts w:ascii="Arial" w:hAnsi="Arial" w:cs="Arial"/>
          <w:color w:val="000000" w:themeColor="text1"/>
          <w:sz w:val="22"/>
          <w:szCs w:val="22"/>
          <w:vertAlign w:val="superscript"/>
        </w:rPr>
        <w:footnoteReference w:id="4"/>
      </w:r>
      <w:r w:rsidRPr="00E72E51">
        <w:rPr>
          <w:rFonts w:ascii="Arial" w:hAnsi="Arial" w:cs="Arial"/>
          <w:color w:val="000000" w:themeColor="text1"/>
          <w:sz w:val="22"/>
          <w:szCs w:val="22"/>
        </w:rPr>
        <w:t xml:space="preserve"> </w:t>
      </w:r>
      <w:r w:rsidRPr="00E72E51">
        <w:rPr>
          <w:rFonts w:ascii="Arial" w:hAnsi="Arial" w:cs="Arial"/>
          <w:sz w:val="22"/>
          <w:szCs w:val="22"/>
        </w:rPr>
        <w:t xml:space="preserve">a od tohoto okamžiku udržet každoročně až do konce udržitelnosti projektu. </w:t>
      </w:r>
    </w:p>
    <w:p w14:paraId="6937DD86" w14:textId="77777777"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b/>
          <w:bCs/>
          <w:sz w:val="22"/>
          <w:szCs w:val="22"/>
        </w:rPr>
        <w:t>Datum cílové hodnoty:</w:t>
      </w:r>
      <w:r w:rsidRPr="00E72E51">
        <w:rPr>
          <w:rFonts w:ascii="Arial" w:hAnsi="Arial" w:cs="Arial"/>
          <w:sz w:val="22"/>
          <w:szCs w:val="22"/>
        </w:rPr>
        <w:t xml:space="preserve"> Žadatel v žádosti o podporu stanovuje jako konec 1. roku udržitelnosti projektu. Datum se považuje za Rozhodné datum pro naplnění indikátoru a jsou k němu vztahovány další postupy v době udržitelnosti</w:t>
      </w:r>
      <w:r w:rsidRPr="00E72E51">
        <w:rPr>
          <w:rFonts w:ascii="Arial" w:hAnsi="Arial" w:cs="Arial"/>
          <w:b/>
          <w:bCs/>
          <w:sz w:val="22"/>
          <w:szCs w:val="22"/>
        </w:rPr>
        <w:t>. Protože žadateli není v okamžiku podání žádosti známo, kdy nastane přesné datum konce 1. roku udržitelnosti, bude datum na projektu</w:t>
      </w:r>
      <w:r w:rsidRPr="00E72E51">
        <w:rPr>
          <w:rFonts w:ascii="Arial" w:hAnsi="Arial" w:cs="Arial"/>
          <w:sz w:val="22"/>
          <w:szCs w:val="22"/>
        </w:rPr>
        <w:t xml:space="preserve"> </w:t>
      </w:r>
      <w:r w:rsidRPr="00E72E51">
        <w:rPr>
          <w:rFonts w:ascii="Arial" w:hAnsi="Arial" w:cs="Arial"/>
          <w:b/>
          <w:bCs/>
          <w:sz w:val="22"/>
          <w:szCs w:val="22"/>
        </w:rPr>
        <w:t>orientačně</w:t>
      </w:r>
      <w:r w:rsidRPr="00E72E51">
        <w:rPr>
          <w:rFonts w:ascii="Arial" w:hAnsi="Arial" w:cs="Arial"/>
          <w:sz w:val="22"/>
          <w:szCs w:val="22"/>
        </w:rPr>
        <w:t xml:space="preserve"> stanoveno </w:t>
      </w:r>
      <w:r w:rsidRPr="00E72E51">
        <w:rPr>
          <w:rFonts w:ascii="Arial" w:hAnsi="Arial" w:cs="Arial"/>
          <w:sz w:val="22"/>
          <w:szCs w:val="22"/>
          <w:u w:val="single"/>
        </w:rPr>
        <w:t>jako plánované ukončení realizace projektu + 1 rok a 6 měsíců</w:t>
      </w:r>
      <w:r w:rsidRPr="00E72E51">
        <w:rPr>
          <w:rFonts w:ascii="Arial" w:hAnsi="Arial" w:cs="Arial"/>
          <w:sz w:val="22"/>
          <w:szCs w:val="22"/>
        </w:rPr>
        <w:t>, což jinak neovlivňuje povinnost příjemce hodnotu naplnit a vykázat za 12 měsíců prvního roku udržitelnosti.</w:t>
      </w:r>
    </w:p>
    <w:p w14:paraId="1F3A43F6" w14:textId="77777777" w:rsidR="00E72E51" w:rsidRPr="00E72E51" w:rsidRDefault="00E72E51" w:rsidP="00E72E51">
      <w:pPr>
        <w:spacing w:after="200" w:line="271" w:lineRule="auto"/>
        <w:jc w:val="both"/>
        <w:rPr>
          <w:rFonts w:ascii="Arial" w:hAnsi="Arial" w:cs="Arial"/>
          <w:b/>
          <w:bCs/>
          <w:sz w:val="22"/>
          <w:szCs w:val="22"/>
        </w:rPr>
      </w:pPr>
      <w:r w:rsidRPr="00E72E51">
        <w:rPr>
          <w:rFonts w:ascii="Arial" w:hAnsi="Arial" w:cs="Arial"/>
          <w:sz w:val="22"/>
          <w:szCs w:val="22"/>
        </w:rPr>
        <w:t xml:space="preserve">Datum je nutné při případném prodloužení realizace projektu udržovat aktuální, tj. v souladu s výše uvedeným. </w:t>
      </w:r>
      <w:r w:rsidRPr="00E72E51">
        <w:rPr>
          <w:rFonts w:ascii="Arial" w:hAnsi="Arial" w:cs="Arial"/>
          <w:b/>
          <w:bCs/>
          <w:sz w:val="22"/>
          <w:szCs w:val="22"/>
        </w:rPr>
        <w:t>Po ukončení realizace projektu již příjemce orientační datum cílové hodnoty neupravuje.</w:t>
      </w:r>
    </w:p>
    <w:p w14:paraId="194DE586" w14:textId="1D498FD3" w:rsidR="00E72E51" w:rsidRPr="00E72E51" w:rsidRDefault="00E72E51" w:rsidP="00E72E51">
      <w:pPr>
        <w:spacing w:after="200" w:line="271" w:lineRule="auto"/>
        <w:jc w:val="both"/>
        <w:rPr>
          <w:rFonts w:ascii="Arial" w:hAnsi="Arial" w:cs="Arial"/>
          <w:b/>
          <w:bCs/>
          <w:sz w:val="22"/>
          <w:szCs w:val="22"/>
        </w:rPr>
      </w:pPr>
      <w:r w:rsidRPr="00E72E51">
        <w:rPr>
          <w:rFonts w:ascii="Arial" w:hAnsi="Arial" w:cs="Arial"/>
          <w:b/>
          <w:bCs/>
          <w:sz w:val="22"/>
          <w:szCs w:val="22"/>
        </w:rPr>
        <w:t>Dosažená hodnota:</w:t>
      </w:r>
      <w:r w:rsidRPr="00E72E51">
        <w:rPr>
          <w:rFonts w:ascii="Arial" w:hAnsi="Arial" w:cs="Arial"/>
          <w:sz w:val="22"/>
          <w:szCs w:val="22"/>
        </w:rPr>
        <w:t xml:space="preserve"> Skutečný počet </w:t>
      </w:r>
      <w:r w:rsidR="00441A92">
        <w:rPr>
          <w:rFonts w:ascii="Arial" w:hAnsi="Arial" w:cs="Arial"/>
          <w:sz w:val="22"/>
          <w:szCs w:val="22"/>
        </w:rPr>
        <w:t>žáků</w:t>
      </w:r>
      <w:r w:rsidRPr="00E72E51">
        <w:rPr>
          <w:rFonts w:ascii="Arial" w:hAnsi="Arial" w:cs="Arial"/>
          <w:sz w:val="22"/>
          <w:szCs w:val="22"/>
        </w:rPr>
        <w:t>, kte</w:t>
      </w:r>
      <w:r w:rsidR="00441A92">
        <w:rPr>
          <w:rFonts w:ascii="Arial" w:hAnsi="Arial" w:cs="Arial"/>
          <w:sz w:val="22"/>
          <w:szCs w:val="22"/>
        </w:rPr>
        <w:t>ří</w:t>
      </w:r>
      <w:r w:rsidRPr="00E72E51">
        <w:rPr>
          <w:rFonts w:ascii="Arial" w:hAnsi="Arial" w:cs="Arial"/>
          <w:sz w:val="22"/>
          <w:szCs w:val="22"/>
        </w:rPr>
        <w:t xml:space="preserve"> podpořené zařízení navštěvoval</w:t>
      </w:r>
      <w:r w:rsidR="00441A92">
        <w:rPr>
          <w:rFonts w:ascii="Arial" w:hAnsi="Arial" w:cs="Arial"/>
          <w:sz w:val="22"/>
          <w:szCs w:val="22"/>
        </w:rPr>
        <w:t>i</w:t>
      </w:r>
      <w:r w:rsidRPr="00E72E51">
        <w:rPr>
          <w:rFonts w:ascii="Arial" w:hAnsi="Arial" w:cs="Arial"/>
          <w:sz w:val="22"/>
          <w:szCs w:val="22"/>
        </w:rPr>
        <w:t xml:space="preserve"> v 1. roce udržitelnosti projektu</w:t>
      </w:r>
      <w:ins w:id="25" w:author="Škodová Darina" w:date="2022-11-08T12:40:00Z">
        <w:r w:rsidR="00136E75">
          <w:rPr>
            <w:rFonts w:ascii="Arial" w:hAnsi="Arial" w:cs="Arial"/>
            <w:sz w:val="22"/>
            <w:szCs w:val="22"/>
          </w:rPr>
          <w:t xml:space="preserve"> a na které má intervence z IROP přímý dopad</w:t>
        </w:r>
      </w:ins>
      <w:r w:rsidRPr="00E72E51">
        <w:rPr>
          <w:rFonts w:ascii="Arial" w:hAnsi="Arial" w:cs="Arial"/>
          <w:sz w:val="22"/>
          <w:szCs w:val="22"/>
        </w:rPr>
        <w:t>. Hodnotu je nutné poprvé vykázat nejpozději k Rozhodnému datu, tedy v</w:t>
      </w:r>
      <w:r w:rsidRPr="00E72E51">
        <w:rPr>
          <w:sz w:val="22"/>
          <w:szCs w:val="22"/>
        </w:rPr>
        <w:t xml:space="preserve"> </w:t>
      </w:r>
      <w:r w:rsidRPr="00E72E51">
        <w:rPr>
          <w:rFonts w:ascii="Arial" w:hAnsi="Arial" w:cs="Arial"/>
          <w:sz w:val="22"/>
          <w:szCs w:val="22"/>
        </w:rPr>
        <w:t>1. Zprávě o udržitelnosti projektu,</w:t>
      </w:r>
      <w:r w:rsidRPr="00E72E51">
        <w:rPr>
          <w:rFonts w:ascii="Arial" w:hAnsi="Arial" w:cs="Arial"/>
          <w:b/>
          <w:bCs/>
          <w:sz w:val="22"/>
          <w:szCs w:val="22"/>
        </w:rPr>
        <w:t xml:space="preserve"> ke skutečnému datu, kdy skončil první rok udržitelnosti projektu.</w:t>
      </w:r>
    </w:p>
    <w:p w14:paraId="5C6AFF26" w14:textId="36DFBA4B"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V případě, že sledované období daného roku udržitelnosti zahrnuje částečně dva různé školní roky</w:t>
      </w:r>
      <w:r>
        <w:rPr>
          <w:rFonts w:ascii="Arial" w:hAnsi="Arial" w:cs="Arial"/>
          <w:sz w:val="22"/>
          <w:szCs w:val="22"/>
        </w:rPr>
        <w:t xml:space="preserve"> (nejběžnější situace)</w:t>
      </w:r>
      <w:r w:rsidRPr="00E72E51">
        <w:rPr>
          <w:rFonts w:ascii="Arial" w:hAnsi="Arial" w:cs="Arial"/>
          <w:sz w:val="22"/>
          <w:szCs w:val="22"/>
        </w:rPr>
        <w:t xml:space="preserve">, příjemce vykáže průměrnou hodnotu za oba školní roky (případně vypočítá adekvátní poměrovou část) tak, aby nedocházelo ke kumulaci počtu uživatelů a vykazování dvojnásobné hodnoty za uživatele, kteří navštěvují </w:t>
      </w:r>
      <w:r>
        <w:rPr>
          <w:rFonts w:ascii="Arial" w:hAnsi="Arial" w:cs="Arial"/>
          <w:sz w:val="22"/>
          <w:szCs w:val="22"/>
        </w:rPr>
        <w:t>Z</w:t>
      </w:r>
      <w:r w:rsidRPr="00E72E51">
        <w:rPr>
          <w:rFonts w:ascii="Arial" w:hAnsi="Arial" w:cs="Arial"/>
          <w:sz w:val="22"/>
          <w:szCs w:val="22"/>
        </w:rPr>
        <w:t xml:space="preserve">Š po oba školní roky.   </w:t>
      </w:r>
    </w:p>
    <w:p w14:paraId="0FCB3ADC" w14:textId="5C28AE15"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Například: období udržitelnosti začalo 1. 4. 2023 (1.4. – 31.3. 2024). Do konce školního roku zbývá 91 kalendářních dnů a </w:t>
      </w:r>
      <w:r>
        <w:rPr>
          <w:rFonts w:ascii="Arial" w:hAnsi="Arial" w:cs="Arial"/>
          <w:sz w:val="22"/>
          <w:szCs w:val="22"/>
        </w:rPr>
        <w:t>Z</w:t>
      </w:r>
      <w:r w:rsidRPr="00E72E51">
        <w:rPr>
          <w:rFonts w:ascii="Arial" w:hAnsi="Arial" w:cs="Arial"/>
          <w:sz w:val="22"/>
          <w:szCs w:val="22"/>
        </w:rPr>
        <w:t xml:space="preserve">Š navštěvuje 61 osob. V dalším školním roce </w:t>
      </w:r>
      <w:r w:rsidR="008250F7">
        <w:rPr>
          <w:rFonts w:ascii="Arial" w:hAnsi="Arial" w:cs="Arial"/>
          <w:sz w:val="22"/>
          <w:szCs w:val="22"/>
        </w:rPr>
        <w:t>ZŠ</w:t>
      </w:r>
      <w:r w:rsidR="008250F7" w:rsidRPr="00E72E51">
        <w:rPr>
          <w:rFonts w:ascii="Arial" w:hAnsi="Arial" w:cs="Arial"/>
          <w:sz w:val="22"/>
          <w:szCs w:val="22"/>
        </w:rPr>
        <w:t xml:space="preserve"> </w:t>
      </w:r>
      <w:r w:rsidRPr="00E72E51">
        <w:rPr>
          <w:rFonts w:ascii="Arial" w:hAnsi="Arial" w:cs="Arial"/>
          <w:sz w:val="22"/>
          <w:szCs w:val="22"/>
        </w:rPr>
        <w:t>navštěvuje 85 osob a jeho délka do 31. 3. činí 212 kalendářních dnů (včetně přestupného 29. 2.). Hodnota bude zaokrouhlena matematicky na celé jednotky. Výpočet bude tedy následující:</w:t>
      </w:r>
    </w:p>
    <w:p w14:paraId="029DCC8A"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m:t>
          </m:r>
          <m:f>
            <m:fPr>
              <m:ctrlPr>
                <w:rPr>
                  <w:rFonts w:ascii="Cambria Math" w:hAnsi="Cambria Math" w:cs="Arial"/>
                  <w:i/>
                  <w:sz w:val="22"/>
                  <w:szCs w:val="22"/>
                </w:rPr>
              </m:ctrlPr>
            </m:fPr>
            <m:num>
              <m:r>
                <w:rPr>
                  <w:rFonts w:ascii="Cambria Math" w:hAnsi="Cambria Math" w:cs="Arial"/>
                  <w:sz w:val="22"/>
                  <w:szCs w:val="22"/>
                </w:rPr>
                <m:t>91</m:t>
              </m:r>
            </m:num>
            <m:den>
              <m:r>
                <w:rPr>
                  <w:rFonts w:ascii="Cambria Math" w:hAnsi="Cambria Math" w:cs="Arial"/>
                  <w:sz w:val="22"/>
                  <w:szCs w:val="22"/>
                </w:rPr>
                <m:t>(91+212)</m:t>
              </m:r>
            </m:den>
          </m:f>
          <m:r>
            <w:rPr>
              <w:rFonts w:ascii="Cambria Math" w:hAnsi="Cambria Math" w:cs="Arial"/>
              <w:sz w:val="22"/>
              <w:szCs w:val="22"/>
            </w:rPr>
            <m:t>+85*</m:t>
          </m:r>
          <m:f>
            <m:fPr>
              <m:ctrlPr>
                <w:rPr>
                  <w:rFonts w:ascii="Cambria Math" w:hAnsi="Cambria Math" w:cs="Arial"/>
                  <w:i/>
                  <w:sz w:val="22"/>
                  <w:szCs w:val="22"/>
                </w:rPr>
              </m:ctrlPr>
            </m:fPr>
            <m:num>
              <m:r>
                <w:rPr>
                  <w:rFonts w:ascii="Cambria Math" w:hAnsi="Cambria Math" w:cs="Arial"/>
                  <w:sz w:val="22"/>
                  <w:szCs w:val="22"/>
                </w:rPr>
                <m:t>212</m:t>
              </m:r>
            </m:num>
            <m:den>
              <m:r>
                <w:rPr>
                  <w:rFonts w:ascii="Cambria Math" w:hAnsi="Cambria Math" w:cs="Arial"/>
                  <w:sz w:val="22"/>
                  <w:szCs w:val="22"/>
                </w:rPr>
                <m:t>(91+212)</m:t>
              </m:r>
            </m:den>
          </m:f>
        </m:oMath>
      </m:oMathPara>
    </w:p>
    <w:p w14:paraId="7ABC6999" w14:textId="77777777" w:rsidR="00E72E51" w:rsidRPr="00E72E51" w:rsidRDefault="00E72E51" w:rsidP="00E72E51">
      <w:pPr>
        <w:spacing w:after="200" w:line="271" w:lineRule="auto"/>
        <w:jc w:val="both"/>
        <w:rPr>
          <w:rFonts w:ascii="Arial" w:hAnsi="Arial" w:cs="Arial"/>
          <w:sz w:val="22"/>
          <w:szCs w:val="22"/>
        </w:rPr>
      </w:pPr>
      <m:oMathPara>
        <m:oMathParaPr>
          <m:jc m:val="left"/>
        </m:oMathParaPr>
        <m:oMath>
          <m:r>
            <w:rPr>
              <w:rFonts w:ascii="Cambria Math" w:hAnsi="Cambria Math" w:cs="Arial"/>
              <w:sz w:val="22"/>
              <w:szCs w:val="22"/>
            </w:rPr>
            <m:t>DH=61*0,30+85*0,70</m:t>
          </m:r>
        </m:oMath>
      </m:oMathPara>
    </w:p>
    <w:p w14:paraId="292C1DE1" w14:textId="77777777" w:rsidR="00E72E51" w:rsidRPr="00E72E51" w:rsidRDefault="00E72E51" w:rsidP="00E72E51">
      <w:pPr>
        <w:spacing w:after="200" w:line="271" w:lineRule="auto"/>
        <w:jc w:val="both"/>
        <w:rPr>
          <w:rFonts w:ascii="Arial" w:hAnsi="Arial" w:cs="Arial"/>
          <w:sz w:val="22"/>
          <w:szCs w:val="22"/>
        </w:rPr>
      </w:pPr>
      <m:oMath>
        <m:r>
          <w:rPr>
            <w:rFonts w:ascii="Cambria Math" w:hAnsi="Cambria Math" w:cs="Arial"/>
            <w:sz w:val="22"/>
            <w:szCs w:val="22"/>
          </w:rPr>
          <m:t>DH=18,3+</m:t>
        </m:r>
      </m:oMath>
      <w:r w:rsidRPr="00E72E51">
        <w:rPr>
          <w:rFonts w:ascii="Arial" w:hAnsi="Arial" w:cs="Arial"/>
          <w:sz w:val="22"/>
          <w:szCs w:val="22"/>
        </w:rPr>
        <w:t xml:space="preserve"> 59,5</w:t>
      </w:r>
    </w:p>
    <w:p w14:paraId="1C82FE8E" w14:textId="77777777" w:rsidR="00E72E51" w:rsidRPr="00E72E51" w:rsidRDefault="0061530F" w:rsidP="00E72E51">
      <w:pPr>
        <w:spacing w:after="200" w:line="271" w:lineRule="auto"/>
        <w:jc w:val="both"/>
        <w:rPr>
          <w:rFonts w:ascii="Arial" w:hAnsi="Arial" w:cs="Arial"/>
          <w:sz w:val="22"/>
          <w:szCs w:val="22"/>
        </w:rPr>
      </w:pPr>
      <m:oMathPara>
        <m:oMathParaPr>
          <m:jc m:val="left"/>
        </m:oMathParaPr>
        <m:oMath>
          <m:sSub>
            <m:sSubPr>
              <m:ctrlPr>
                <w:rPr>
                  <w:rFonts w:ascii="Cambria Math" w:hAnsi="Cambria Math" w:cs="Arial"/>
                  <w:i/>
                  <w:sz w:val="22"/>
                  <w:szCs w:val="22"/>
                </w:rPr>
              </m:ctrlPr>
            </m:sSubPr>
            <m:e>
              <m:r>
                <w:rPr>
                  <w:rFonts w:ascii="Cambria Math" w:hAnsi="Cambria Math" w:cs="Arial"/>
                  <w:sz w:val="22"/>
                  <w:szCs w:val="22"/>
                </w:rPr>
                <m:t>DH</m:t>
              </m:r>
            </m:e>
            <m:sub>
              <m:r>
                <w:rPr>
                  <w:rFonts w:ascii="Cambria Math" w:hAnsi="Cambria Math" w:cs="Arial"/>
                  <w:sz w:val="22"/>
                  <w:szCs w:val="22"/>
                </w:rPr>
                <m:t>zaok.</m:t>
              </m:r>
            </m:sub>
          </m:sSub>
          <m:r>
            <w:rPr>
              <w:rFonts w:ascii="Cambria Math" w:hAnsi="Cambria Math" w:cs="Arial"/>
              <w:sz w:val="22"/>
              <w:szCs w:val="22"/>
            </w:rPr>
            <m:t>=80</m:t>
          </m:r>
        </m:oMath>
      </m:oMathPara>
    </w:p>
    <w:p w14:paraId="686C61CE"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20F0FBF9" w14:textId="77777777" w:rsidR="00E72E51" w:rsidRPr="00E72E51" w:rsidRDefault="00E72E51" w:rsidP="00E72E51">
      <w:pPr>
        <w:keepNext/>
        <w:spacing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72E51" w:rsidRPr="00E72E51" w14:paraId="7AFE664D" w14:textId="77777777" w:rsidTr="00210F6F">
        <w:trPr>
          <w:trHeight w:val="1431"/>
        </w:trPr>
        <w:tc>
          <w:tcPr>
            <w:tcW w:w="4575" w:type="dxa"/>
          </w:tcPr>
          <w:p w14:paraId="57FF34A8" w14:textId="77777777" w:rsidR="00E72E51" w:rsidRPr="00E72E51" w:rsidRDefault="00E72E51" w:rsidP="00E72E51">
            <w:pPr>
              <w:spacing w:line="271" w:lineRule="auto"/>
              <w:ind w:left="52"/>
              <w:jc w:val="both"/>
              <w:rPr>
                <w:rFonts w:ascii="Arial" w:hAnsi="Arial" w:cs="Arial"/>
                <w:b/>
                <w:bCs/>
                <w:sz w:val="22"/>
                <w:szCs w:val="22"/>
              </w:rPr>
            </w:pPr>
            <w:r w:rsidRPr="00E72E51">
              <w:rPr>
                <w:rFonts w:ascii="Arial" w:hAnsi="Arial" w:cs="Arial"/>
                <w:b/>
                <w:bCs/>
                <w:sz w:val="22"/>
                <w:szCs w:val="22"/>
              </w:rPr>
              <w:t>V Závěrečné zprávě o realizaci projektu:</w:t>
            </w:r>
          </w:p>
          <w:p w14:paraId="7493E985" w14:textId="77777777" w:rsidR="00E72E51" w:rsidRPr="00E72E51" w:rsidRDefault="00E72E51" w:rsidP="00E72E51">
            <w:pPr>
              <w:numPr>
                <w:ilvl w:val="0"/>
                <w:numId w:val="36"/>
              </w:numPr>
              <w:spacing w:line="271" w:lineRule="auto"/>
              <w:contextualSpacing/>
              <w:jc w:val="both"/>
              <w:rPr>
                <w:rFonts w:ascii="Arial" w:hAnsi="Arial" w:cs="Arial"/>
                <w:sz w:val="22"/>
                <w:szCs w:val="22"/>
              </w:rPr>
            </w:pPr>
            <w:r w:rsidRPr="00E72E51">
              <w:rPr>
                <w:rFonts w:ascii="Arial" w:hAnsi="Arial" w:cs="Arial"/>
                <w:sz w:val="22"/>
                <w:szCs w:val="22"/>
              </w:rPr>
              <w:t>nerelevantní</w:t>
            </w:r>
          </w:p>
        </w:tc>
        <w:tc>
          <w:tcPr>
            <w:tcW w:w="4691" w:type="dxa"/>
          </w:tcPr>
          <w:p w14:paraId="69728102" w14:textId="77777777" w:rsidR="00E72E51" w:rsidRPr="00E72E51" w:rsidRDefault="00E72E51" w:rsidP="00E72E51">
            <w:pPr>
              <w:spacing w:line="271" w:lineRule="auto"/>
              <w:jc w:val="both"/>
              <w:rPr>
                <w:rFonts w:ascii="Arial" w:hAnsi="Arial" w:cs="Arial"/>
                <w:b/>
                <w:bCs/>
                <w:sz w:val="22"/>
                <w:szCs w:val="22"/>
              </w:rPr>
            </w:pPr>
            <w:r w:rsidRPr="00E72E51">
              <w:rPr>
                <w:rFonts w:ascii="Arial" w:hAnsi="Arial" w:cs="Arial"/>
                <w:b/>
                <w:bCs/>
                <w:sz w:val="22"/>
                <w:szCs w:val="22"/>
              </w:rPr>
              <w:t xml:space="preserve"> Zprávy o udržitelnosti projektu:</w:t>
            </w:r>
            <w:r w:rsidRPr="00E72E51">
              <w:rPr>
                <w:rFonts w:ascii="Arial" w:hAnsi="Arial" w:cs="Arial"/>
                <w:b/>
                <w:bCs/>
                <w:sz w:val="28"/>
                <w:szCs w:val="28"/>
              </w:rPr>
              <w:t xml:space="preserve"> </w:t>
            </w:r>
          </w:p>
          <w:p w14:paraId="68CC26EE" w14:textId="30C6E2B9" w:rsidR="00E72E51" w:rsidRPr="00E72E51" w:rsidRDefault="00784E45" w:rsidP="00E72E51">
            <w:pPr>
              <w:numPr>
                <w:ilvl w:val="0"/>
                <w:numId w:val="36"/>
              </w:numPr>
              <w:spacing w:line="271" w:lineRule="auto"/>
              <w:contextualSpacing/>
              <w:rPr>
                <w:rFonts w:ascii="Arial" w:hAnsi="Arial" w:cs="Arial"/>
                <w:b/>
                <w:bCs/>
                <w:sz w:val="22"/>
                <w:szCs w:val="22"/>
              </w:rPr>
            </w:pPr>
            <w:r>
              <w:rPr>
                <w:rFonts w:ascii="Arial" w:hAnsi="Arial" w:cs="Arial"/>
                <w:sz w:val="22"/>
                <w:szCs w:val="22"/>
              </w:rPr>
              <w:t>P</w:t>
            </w:r>
            <w:del w:id="26" w:author="Pešek Ondřej" w:date="2022-11-08T12:10:00Z">
              <w:r w:rsidDel="002C3BD6">
                <w:rPr>
                  <w:rFonts w:ascii="Arial" w:hAnsi="Arial" w:cs="Arial"/>
                  <w:sz w:val="22"/>
                  <w:szCs w:val="22"/>
                </w:rPr>
                <w:delText>zprv</w:delText>
              </w:r>
            </w:del>
            <w:r w:rsidR="00E72E51" w:rsidRPr="00E72E51">
              <w:rPr>
                <w:rFonts w:ascii="Arial" w:hAnsi="Arial" w:cs="Arial"/>
                <w:sz w:val="22"/>
                <w:szCs w:val="22"/>
              </w:rPr>
              <w:t xml:space="preserve">očet </w:t>
            </w:r>
            <w:r w:rsidR="00441A92">
              <w:rPr>
                <w:rFonts w:ascii="Arial" w:hAnsi="Arial" w:cs="Arial"/>
                <w:sz w:val="22"/>
                <w:szCs w:val="22"/>
              </w:rPr>
              <w:t>žáků</w:t>
            </w:r>
            <w:r w:rsidR="00441A92" w:rsidRPr="00E72E51">
              <w:rPr>
                <w:rFonts w:ascii="Arial" w:hAnsi="Arial" w:cs="Arial"/>
                <w:sz w:val="22"/>
                <w:szCs w:val="22"/>
              </w:rPr>
              <w:t xml:space="preserve"> </w:t>
            </w:r>
            <w:r w:rsidR="00E72E51" w:rsidRPr="00E72E51">
              <w:rPr>
                <w:rFonts w:ascii="Arial" w:hAnsi="Arial" w:cs="Arial"/>
                <w:sz w:val="22"/>
                <w:szCs w:val="22"/>
              </w:rPr>
              <w:t xml:space="preserve">zapsaných do </w:t>
            </w:r>
            <w:r w:rsidR="008250F7">
              <w:rPr>
                <w:rFonts w:ascii="Arial" w:hAnsi="Arial" w:cs="Arial"/>
                <w:sz w:val="22"/>
                <w:szCs w:val="22"/>
              </w:rPr>
              <w:t>ZŠ</w:t>
            </w:r>
            <w:r w:rsidR="008250F7" w:rsidRPr="00E72E51">
              <w:rPr>
                <w:rFonts w:ascii="Arial" w:hAnsi="Arial" w:cs="Arial"/>
                <w:sz w:val="22"/>
                <w:szCs w:val="22"/>
              </w:rPr>
              <w:t xml:space="preserve"> </w:t>
            </w:r>
            <w:r w:rsidR="00E72E51" w:rsidRPr="00E72E51">
              <w:rPr>
                <w:rFonts w:ascii="Arial" w:hAnsi="Arial" w:cs="Arial"/>
                <w:sz w:val="22"/>
                <w:szCs w:val="22"/>
              </w:rPr>
              <w:t xml:space="preserve">v daném školním roce (výkaz, třídní kniha, protokol o zápisu či jiná evidence počtu </w:t>
            </w:r>
            <w:r w:rsidR="00441A92">
              <w:rPr>
                <w:rFonts w:ascii="Arial" w:hAnsi="Arial" w:cs="Arial"/>
                <w:sz w:val="22"/>
                <w:szCs w:val="22"/>
              </w:rPr>
              <w:t>žáků</w:t>
            </w:r>
            <w:ins w:id="27" w:author="Škodová Darina" w:date="2022-11-08T12:45:00Z">
              <w:r w:rsidR="00084D54">
                <w:rPr>
                  <w:rFonts w:ascii="Arial" w:hAnsi="Arial" w:cs="Arial"/>
                  <w:sz w:val="22"/>
                  <w:szCs w:val="22"/>
                </w:rPr>
                <w:t>, které ovlivnila intervence z IROP</w:t>
              </w:r>
            </w:ins>
            <w:r w:rsidR="00E72E51" w:rsidRPr="00E72E51">
              <w:rPr>
                <w:rFonts w:ascii="Arial" w:hAnsi="Arial" w:cs="Arial"/>
                <w:sz w:val="22"/>
                <w:szCs w:val="22"/>
              </w:rPr>
              <w:t>)</w:t>
            </w:r>
            <w:r w:rsidR="00E72E51" w:rsidRPr="00E72E51">
              <w:rPr>
                <w:rFonts w:ascii="Arial" w:hAnsi="Arial" w:cs="Arial"/>
                <w:sz w:val="22"/>
                <w:szCs w:val="22"/>
                <w:vertAlign w:val="superscript"/>
              </w:rPr>
              <w:footnoteReference w:id="5"/>
            </w:r>
          </w:p>
        </w:tc>
      </w:tr>
    </w:tbl>
    <w:p w14:paraId="0CA7A31E" w14:textId="77777777" w:rsidR="00E72E51" w:rsidRPr="00E72E51" w:rsidRDefault="00E72E51" w:rsidP="00E72E51">
      <w:pPr>
        <w:spacing w:before="120" w:after="200" w:line="271" w:lineRule="auto"/>
        <w:jc w:val="both"/>
        <w:rPr>
          <w:rFonts w:ascii="Arial" w:hAnsi="Arial" w:cs="Arial"/>
          <w:sz w:val="22"/>
          <w:szCs w:val="22"/>
        </w:rPr>
      </w:pPr>
      <w:r w:rsidRPr="00E72E51">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16297537" w14:textId="77777777" w:rsidR="00E72E51" w:rsidRPr="00E72E51" w:rsidRDefault="00E72E51" w:rsidP="00E72E51">
      <w:pPr>
        <w:spacing w:before="120" w:after="200" w:line="271" w:lineRule="auto"/>
        <w:jc w:val="both"/>
        <w:rPr>
          <w:rFonts w:ascii="Arial" w:eastAsiaTheme="minorHAnsi" w:hAnsi="Arial" w:cs="Arial"/>
          <w:b/>
          <w:bCs/>
          <w:i/>
          <w:iCs/>
          <w:caps/>
          <w:color w:val="31849B" w:themeColor="accent5" w:themeShade="BF"/>
          <w:lang w:eastAsia="en-US"/>
        </w:rPr>
      </w:pPr>
      <w:r w:rsidRPr="00E72E51">
        <w:rPr>
          <w:rFonts w:ascii="Arial" w:eastAsiaTheme="minorHAnsi" w:hAnsi="Arial" w:cs="Arial"/>
          <w:b/>
          <w:bCs/>
          <w:i/>
          <w:iCs/>
          <w:caps/>
          <w:color w:val="31849B" w:themeColor="accent5" w:themeShade="BF"/>
          <w:lang w:eastAsia="en-US"/>
        </w:rPr>
        <w:t xml:space="preserve">TOLERANCE DOSAŽENÍ a udržení indikátoru </w:t>
      </w:r>
    </w:p>
    <w:p w14:paraId="4F82851D" w14:textId="77777777" w:rsidR="00E72E51" w:rsidRPr="00E72E51" w:rsidRDefault="00E72E51" w:rsidP="00E72E51">
      <w:pPr>
        <w:spacing w:after="200" w:line="271" w:lineRule="auto"/>
        <w:jc w:val="both"/>
        <w:rPr>
          <w:rFonts w:ascii="Arial" w:hAnsi="Arial" w:cs="Arial"/>
          <w:sz w:val="22"/>
          <w:szCs w:val="22"/>
          <w:highlight w:val="yellow"/>
        </w:rPr>
      </w:pPr>
      <w:r w:rsidRPr="00E72E51">
        <w:rPr>
          <w:rFonts w:ascii="Arial" w:hAnsi="Arial" w:cs="Arial"/>
          <w:sz w:val="22"/>
          <w:szCs w:val="22"/>
        </w:rPr>
        <w:t xml:space="preserve">Toleranční pásmo </w:t>
      </w:r>
      <w:r w:rsidRPr="00093192">
        <w:rPr>
          <w:rFonts w:ascii="Arial" w:hAnsi="Arial" w:cs="Arial"/>
          <w:color w:val="000000" w:themeColor="text1"/>
          <w:sz w:val="22"/>
          <w:szCs w:val="22"/>
        </w:rPr>
        <w:t xml:space="preserve">činí minus 20 % cílové </w:t>
      </w:r>
      <w:r w:rsidRPr="00E72E51">
        <w:rPr>
          <w:rFonts w:ascii="Arial" w:hAnsi="Arial" w:cs="Arial"/>
          <w:sz w:val="22"/>
          <w:szCs w:val="22"/>
        </w:rPr>
        <w:t>hodnoty indikátoru. Toto pásmo je pevně navázáno na cílovou hodnotu naplňovanou k Rozhodnému datu, ale platí i pro období udržitelnosti po Rozhodném datu</w:t>
      </w:r>
      <w:r w:rsidRPr="00E72E51">
        <w:rPr>
          <w:rFonts w:ascii="Arial" w:hAnsi="Arial" w:cs="Arial"/>
          <w:sz w:val="22"/>
          <w:szCs w:val="22"/>
          <w:vertAlign w:val="superscript"/>
        </w:rPr>
        <w:footnoteReference w:id="6"/>
      </w:r>
      <w:r w:rsidRPr="00E72E51">
        <w:rPr>
          <w:rFonts w:ascii="Arial" w:hAnsi="Arial" w:cs="Arial"/>
          <w:sz w:val="22"/>
          <w:szCs w:val="22"/>
        </w:rPr>
        <w:t>. Překročení stanovené cílové hodnoty není sankcionováno.</w:t>
      </w:r>
    </w:p>
    <w:p w14:paraId="5D3983F9"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288CA84" w14:textId="77777777" w:rsidR="00E72E51" w:rsidRPr="00E72E51" w:rsidRDefault="00E72E51" w:rsidP="00E72E51">
      <w:pPr>
        <w:spacing w:after="200" w:line="271" w:lineRule="auto"/>
        <w:jc w:val="both"/>
        <w:rPr>
          <w:rFonts w:ascii="Arial" w:hAnsi="Arial" w:cs="Arial"/>
          <w:sz w:val="22"/>
          <w:szCs w:val="22"/>
        </w:rPr>
      </w:pPr>
      <w:r w:rsidRPr="00E72E51">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54CDE260" w14:textId="77777777" w:rsidR="00E72E51" w:rsidRPr="00E72E51" w:rsidRDefault="00E72E51" w:rsidP="00E72E51">
      <w:pPr>
        <w:spacing w:line="271" w:lineRule="auto"/>
        <w:jc w:val="both"/>
        <w:rPr>
          <w:rFonts w:ascii="Arial" w:hAnsi="Arial" w:cs="Arial"/>
          <w:sz w:val="22"/>
          <w:szCs w:val="22"/>
        </w:rPr>
      </w:pPr>
      <w:r w:rsidRPr="00E72E51">
        <w:rPr>
          <w:rFonts w:ascii="Arial" w:hAnsi="Arial" w:cs="Arial"/>
          <w:sz w:val="22"/>
          <w:szCs w:val="22"/>
        </w:rPr>
        <w:t>V době udržitelnosti již nelze cílovou hodnotu upravit a zůstává zafixovaná ve výši platné k datu skutečného ukončení realizace projektu. Pokud bude po Rozhodném datu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2F309563" w14:textId="77777777" w:rsidR="00510DB2" w:rsidRDefault="00510DB2">
      <w:pPr>
        <w:spacing w:after="200" w:line="276" w:lineRule="auto"/>
        <w:rPr>
          <w:rFonts w:ascii="Arial" w:eastAsiaTheme="minorHAnsi" w:hAnsi="Arial" w:cs="Arial"/>
          <w:i/>
          <w:iCs/>
          <w:caps/>
          <w:color w:val="31849B" w:themeColor="accent5" w:themeShade="BF"/>
          <w:highlight w:val="yellow"/>
          <w:lang w:eastAsia="en-US"/>
        </w:rPr>
      </w:pPr>
    </w:p>
    <w:p w14:paraId="361FACDD" w14:textId="2A3C98FD" w:rsidR="00510DB2" w:rsidRDefault="00510DB2">
      <w:pPr>
        <w:spacing w:after="200" w:line="276" w:lineRule="auto"/>
        <w:rPr>
          <w:rFonts w:ascii="Arial" w:eastAsiaTheme="minorHAnsi" w:hAnsi="Arial" w:cs="Arial"/>
          <w:i/>
          <w:iCs/>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p w14:paraId="01E3EDDF" w14:textId="77777777" w:rsidR="00510DB2" w:rsidRPr="00510DB2" w:rsidRDefault="00510DB2" w:rsidP="00510DB2">
      <w:pPr>
        <w:spacing w:after="200" w:line="276" w:lineRule="auto"/>
        <w:rPr>
          <w:rFonts w:ascii="Arial" w:eastAsiaTheme="minorHAnsi" w:hAnsi="Arial" w:cs="Arial"/>
          <w:i/>
          <w:iCs/>
          <w:caps/>
          <w:color w:val="31849B" w:themeColor="accent5" w:themeShade="BF"/>
          <w:highlight w:val="yellow"/>
          <w:lang w:eastAsia="en-US"/>
        </w:rPr>
        <w:sectPr w:rsidR="00510DB2" w:rsidRPr="00510DB2" w:rsidSect="007165E7">
          <w:headerReference w:type="default" r:id="rId14"/>
          <w:footerReference w:type="default" r:id="rId15"/>
          <w:pgSz w:w="11906" w:h="16838"/>
          <w:pgMar w:top="1417" w:right="1417" w:bottom="1417" w:left="1417" w:header="708" w:footer="708" w:gutter="0"/>
          <w:cols w:space="708"/>
          <w:titlePg/>
          <w:docGrid w:linePitch="360"/>
        </w:sectPr>
      </w:pPr>
    </w:p>
    <w:p w14:paraId="5AEC9992" w14:textId="6080A280" w:rsidR="00510DB2" w:rsidRPr="00510DB2" w:rsidRDefault="00510DB2" w:rsidP="006E6109">
      <w:pPr>
        <w:spacing w:line="276" w:lineRule="auto"/>
        <w:jc w:val="both"/>
        <w:rPr>
          <w:rFonts w:ascii="Arial" w:eastAsiaTheme="minorHAnsi" w:hAnsi="Arial" w:cs="Arial"/>
          <w:i/>
          <w:iCs/>
          <w:caps/>
          <w:color w:val="31849B" w:themeColor="accent5" w:themeShade="BF"/>
          <w:lang w:eastAsia="en-US"/>
        </w:rPr>
      </w:pPr>
      <w:r w:rsidRPr="00510DB2">
        <w:rPr>
          <w:rFonts w:ascii="Arial" w:eastAsiaTheme="minorHAnsi" w:hAnsi="Arial" w:cs="Arial"/>
          <w:b/>
          <w:bCs/>
          <w:i/>
          <w:iCs/>
          <w:caps/>
          <w:color w:val="31849B" w:themeColor="accent5" w:themeShade="BF"/>
          <w:lang w:eastAsia="en-US"/>
        </w:rPr>
        <w:t>Vazební matice</w:t>
      </w:r>
      <w:r w:rsidRPr="00510DB2">
        <w:rPr>
          <w:rFonts w:ascii="Arial" w:eastAsiaTheme="minorHAnsi" w:hAnsi="Arial" w:cs="Arial"/>
          <w:i/>
          <w:iCs/>
          <w:caps/>
          <w:color w:val="31849B" w:themeColor="accent5" w:themeShade="BF"/>
          <w:lang w:eastAsia="en-US"/>
        </w:rPr>
        <w:t>:</w:t>
      </w:r>
    </w:p>
    <w:tbl>
      <w:tblPr>
        <w:tblW w:w="13992" w:type="dxa"/>
        <w:tblInd w:w="-5" w:type="dxa"/>
        <w:tblCellMar>
          <w:left w:w="70" w:type="dxa"/>
          <w:right w:w="70" w:type="dxa"/>
        </w:tblCellMar>
        <w:tblLook w:val="04A0" w:firstRow="1" w:lastRow="0" w:firstColumn="1" w:lastColumn="0" w:noHBand="0" w:noVBand="1"/>
      </w:tblPr>
      <w:tblGrid>
        <w:gridCol w:w="1843"/>
        <w:gridCol w:w="1701"/>
        <w:gridCol w:w="4820"/>
        <w:gridCol w:w="4109"/>
        <w:gridCol w:w="1519"/>
      </w:tblGrid>
      <w:tr w:rsidR="00E72E51" w:rsidRPr="00E72E51" w14:paraId="12D4D03C" w14:textId="77777777" w:rsidTr="006E6109">
        <w:trPr>
          <w:trHeight w:val="721"/>
          <w:tblHeader/>
        </w:trPr>
        <w:tc>
          <w:tcPr>
            <w:tcW w:w="1843" w:type="dxa"/>
            <w:tcBorders>
              <w:top w:val="single" w:sz="8" w:space="0" w:color="auto"/>
              <w:left w:val="single" w:sz="4" w:space="0" w:color="auto"/>
              <w:bottom w:val="nil"/>
              <w:right w:val="single" w:sz="4" w:space="0" w:color="auto"/>
            </w:tcBorders>
            <w:shd w:val="clear" w:color="auto" w:fill="9CC2E5"/>
            <w:vAlign w:val="center"/>
            <w:hideMark/>
          </w:tcPr>
          <w:p w14:paraId="72BF5F9A"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Označení a popis aktivity</w:t>
            </w:r>
          </w:p>
        </w:tc>
        <w:tc>
          <w:tcPr>
            <w:tcW w:w="1701" w:type="dxa"/>
            <w:tcBorders>
              <w:top w:val="single" w:sz="8" w:space="0" w:color="auto"/>
              <w:left w:val="nil"/>
              <w:bottom w:val="nil"/>
              <w:right w:val="single" w:sz="4" w:space="0" w:color="auto"/>
            </w:tcBorders>
            <w:shd w:val="clear" w:color="auto" w:fill="9CC2E5"/>
            <w:vAlign w:val="center"/>
          </w:tcPr>
          <w:p w14:paraId="32C39DAB"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1584736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154B03F1"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79E2F4C3" w14:textId="77777777" w:rsidR="00E72E51" w:rsidRPr="00E72E51" w:rsidRDefault="00E72E51" w:rsidP="00E72E51">
            <w:pPr>
              <w:jc w:val="center"/>
              <w:rPr>
                <w:rFonts w:ascii="Arial" w:hAnsi="Arial" w:cs="Arial"/>
                <w:b/>
                <w:bCs/>
                <w:color w:val="000000"/>
                <w:sz w:val="20"/>
                <w:szCs w:val="20"/>
              </w:rPr>
            </w:pPr>
            <w:r w:rsidRPr="00E72E51">
              <w:rPr>
                <w:rFonts w:ascii="Arial" w:hAnsi="Arial" w:cs="Arial"/>
                <w:b/>
                <w:bCs/>
                <w:color w:val="000000"/>
                <w:sz w:val="20"/>
                <w:szCs w:val="20"/>
              </w:rPr>
              <w:t>Povinný k naplnění</w:t>
            </w:r>
          </w:p>
        </w:tc>
      </w:tr>
      <w:tr w:rsidR="00661611" w:rsidRPr="00E72E51" w14:paraId="5A103F5F" w14:textId="77777777" w:rsidTr="006E6109">
        <w:trPr>
          <w:trHeight w:val="832"/>
        </w:trPr>
        <w:tc>
          <w:tcPr>
            <w:tcW w:w="1843" w:type="dxa"/>
            <w:vMerge w:val="restart"/>
            <w:tcBorders>
              <w:top w:val="single" w:sz="8" w:space="0" w:color="auto"/>
              <w:left w:val="single" w:sz="4" w:space="0" w:color="auto"/>
              <w:right w:val="single" w:sz="4" w:space="0" w:color="auto"/>
            </w:tcBorders>
            <w:shd w:val="clear" w:color="auto" w:fill="auto"/>
            <w:vAlign w:val="center"/>
            <w:hideMark/>
          </w:tcPr>
          <w:p w14:paraId="094536C9" w14:textId="25CEA6F2" w:rsidR="00661611" w:rsidRPr="00E72E51" w:rsidRDefault="00661611" w:rsidP="00E72E51">
            <w:pPr>
              <w:rPr>
                <w:rFonts w:ascii="Arial" w:hAnsi="Arial" w:cs="Arial"/>
                <w:b/>
                <w:bCs/>
                <w:color w:val="000000"/>
                <w:sz w:val="20"/>
                <w:szCs w:val="20"/>
              </w:rPr>
            </w:pPr>
            <w:r>
              <w:rPr>
                <w:rFonts w:ascii="Arial" w:hAnsi="Arial" w:cs="Arial"/>
                <w:b/>
                <w:bCs/>
                <w:color w:val="000000"/>
                <w:sz w:val="20"/>
                <w:szCs w:val="20"/>
              </w:rPr>
              <w:t>Z</w:t>
            </w:r>
            <w:r w:rsidRPr="00E72E51">
              <w:rPr>
                <w:rFonts w:ascii="Arial" w:hAnsi="Arial" w:cs="Arial"/>
                <w:b/>
                <w:bCs/>
                <w:color w:val="000000"/>
                <w:sz w:val="20"/>
                <w:szCs w:val="20"/>
              </w:rPr>
              <w:t>Š</w:t>
            </w:r>
          </w:p>
        </w:tc>
        <w:tc>
          <w:tcPr>
            <w:tcW w:w="1701" w:type="dxa"/>
            <w:vMerge w:val="restart"/>
            <w:tcBorders>
              <w:top w:val="single" w:sz="8" w:space="0" w:color="auto"/>
              <w:left w:val="nil"/>
              <w:right w:val="single" w:sz="4" w:space="0" w:color="auto"/>
            </w:tcBorders>
            <w:vAlign w:val="center"/>
          </w:tcPr>
          <w:p w14:paraId="3F537E35" w14:textId="77777777" w:rsidR="00661611" w:rsidRPr="00E72E51" w:rsidRDefault="00661611" w:rsidP="00E72E51">
            <w:pPr>
              <w:rPr>
                <w:rFonts w:ascii="Arial" w:hAnsi="Arial" w:cs="Arial"/>
                <w:color w:val="000000"/>
                <w:sz w:val="20"/>
                <w:szCs w:val="20"/>
              </w:rPr>
            </w:pPr>
            <w:r w:rsidRPr="00E72E51">
              <w:rPr>
                <w:rFonts w:ascii="Arial" w:hAnsi="Arial" w:cs="Arial"/>
                <w:color w:val="000000"/>
                <w:sz w:val="20"/>
                <w:szCs w:val="20"/>
              </w:rPr>
              <w:t>Ne</w:t>
            </w:r>
          </w:p>
        </w:tc>
        <w:tc>
          <w:tcPr>
            <w:tcW w:w="4820" w:type="dxa"/>
            <w:tcBorders>
              <w:top w:val="single" w:sz="8" w:space="0" w:color="auto"/>
              <w:left w:val="single" w:sz="4" w:space="0" w:color="auto"/>
              <w:bottom w:val="single" w:sz="4" w:space="0" w:color="auto"/>
              <w:right w:val="single" w:sz="4" w:space="0" w:color="auto"/>
            </w:tcBorders>
            <w:shd w:val="clear" w:color="000000" w:fill="FFFFFF"/>
            <w:vAlign w:val="center"/>
            <w:hideMark/>
          </w:tcPr>
          <w:p w14:paraId="011D9225" w14:textId="77777777" w:rsidR="00661611" w:rsidRPr="00E72E51" w:rsidRDefault="00661611" w:rsidP="00E72E51">
            <w:pPr>
              <w:rPr>
                <w:rFonts w:ascii="Arial" w:hAnsi="Arial" w:cs="Arial"/>
                <w:i/>
                <w:iCs/>
                <w:color w:val="000000"/>
                <w:sz w:val="18"/>
                <w:szCs w:val="18"/>
                <w:highlight w:val="yellow"/>
              </w:rPr>
            </w:pPr>
            <w:r w:rsidRPr="00E72E51">
              <w:rPr>
                <w:rFonts w:ascii="Arial" w:hAnsi="Arial" w:cs="Arial"/>
                <w:i/>
                <w:iCs/>
                <w:color w:val="000000"/>
                <w:sz w:val="18"/>
                <w:szCs w:val="18"/>
              </w:rPr>
              <w:t>Ano</w:t>
            </w:r>
          </w:p>
        </w:tc>
        <w:tc>
          <w:tcPr>
            <w:tcW w:w="4109" w:type="dxa"/>
            <w:tcBorders>
              <w:top w:val="single" w:sz="8" w:space="0" w:color="auto"/>
              <w:left w:val="nil"/>
              <w:bottom w:val="single" w:sz="8" w:space="0" w:color="auto"/>
              <w:right w:val="single" w:sz="4" w:space="0" w:color="auto"/>
            </w:tcBorders>
            <w:shd w:val="clear" w:color="auto" w:fill="auto"/>
            <w:vAlign w:val="center"/>
            <w:hideMark/>
          </w:tcPr>
          <w:p w14:paraId="667C5594" w14:textId="77777777" w:rsidR="00661611" w:rsidRPr="00E72E51" w:rsidRDefault="00661611" w:rsidP="00E72E51">
            <w:pPr>
              <w:rPr>
                <w:rFonts w:ascii="Arial" w:hAnsi="Arial" w:cs="Arial"/>
                <w:color w:val="000000"/>
                <w:sz w:val="20"/>
                <w:szCs w:val="20"/>
              </w:rPr>
            </w:pPr>
            <w:r w:rsidRPr="00E72E51">
              <w:rPr>
                <w:rFonts w:ascii="Arial" w:eastAsiaTheme="minorHAnsi" w:hAnsi="Arial" w:cs="Arial"/>
                <w:noProof/>
                <w:color w:val="000000"/>
                <w:sz w:val="20"/>
                <w:szCs w:val="20"/>
                <w:lang w:eastAsia="en-US"/>
              </w:rPr>
              <w:t>500 002 - Počet podpořených škol či vzdělávacích zařízení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4AEBFB30"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33288AAD"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3C5BFEAC"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3045DA30"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02D024C7" w14:textId="166E72B4" w:rsidR="00661611" w:rsidRPr="00E72E51" w:rsidRDefault="00661611"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u kterých dochází k</w:t>
            </w:r>
            <w:r w:rsidR="00441A92">
              <w:rPr>
                <w:rFonts w:ascii="Arial" w:hAnsi="Arial" w:cs="Arial"/>
                <w:i/>
                <w:iCs/>
                <w:color w:val="000000"/>
                <w:sz w:val="18"/>
                <w:szCs w:val="18"/>
              </w:rPr>
              <w:t> </w:t>
            </w:r>
            <w:r w:rsidRPr="00E72E51">
              <w:rPr>
                <w:rFonts w:ascii="Arial" w:hAnsi="Arial" w:cs="Arial"/>
                <w:i/>
                <w:iCs/>
                <w:color w:val="000000"/>
                <w:sz w:val="18"/>
                <w:szCs w:val="18"/>
              </w:rPr>
              <w:t>navýšení</w:t>
            </w:r>
            <w:r w:rsidR="00441A92">
              <w:rPr>
                <w:rFonts w:ascii="Arial" w:hAnsi="Arial" w:cs="Arial"/>
                <w:i/>
                <w:iCs/>
                <w:color w:val="000000"/>
                <w:sz w:val="18"/>
                <w:szCs w:val="18"/>
              </w:rPr>
              <w:t xml:space="preserve"> kapacit</w:t>
            </w:r>
            <w:r w:rsidRPr="00E72E51">
              <w:rPr>
                <w:rFonts w:ascii="Arial" w:hAnsi="Arial" w:cs="Arial"/>
                <w:i/>
                <w:iCs/>
                <w:color w:val="000000"/>
                <w:sz w:val="18"/>
                <w:szCs w:val="18"/>
              </w:rPr>
              <w:t xml:space="preserve"> </w:t>
            </w:r>
            <w:r w:rsidR="00441A92" w:rsidRPr="00441A92">
              <w:rPr>
                <w:rFonts w:ascii="Arial" w:hAnsi="Arial" w:cs="Arial"/>
                <w:i/>
                <w:iCs/>
                <w:color w:val="000000"/>
                <w:sz w:val="18"/>
                <w:szCs w:val="18"/>
              </w:rPr>
              <w:t>odborných učeben v podpořených vzdělávacích zařízeních</w:t>
            </w:r>
          </w:p>
        </w:tc>
        <w:tc>
          <w:tcPr>
            <w:tcW w:w="4109" w:type="dxa"/>
            <w:tcBorders>
              <w:top w:val="single" w:sz="8" w:space="0" w:color="auto"/>
              <w:left w:val="nil"/>
              <w:bottom w:val="single" w:sz="8" w:space="0" w:color="auto"/>
              <w:right w:val="single" w:sz="4" w:space="0" w:color="auto"/>
            </w:tcBorders>
            <w:shd w:val="clear" w:color="auto" w:fill="auto"/>
            <w:vAlign w:val="center"/>
          </w:tcPr>
          <w:p w14:paraId="061FA8C2" w14:textId="60EFE0D9" w:rsidR="00661611" w:rsidRPr="00E72E51" w:rsidRDefault="00661611" w:rsidP="00E72E51">
            <w:pPr>
              <w:rPr>
                <w:rFonts w:ascii="Arial" w:hAnsi="Arial" w:cs="Arial"/>
                <w:color w:val="000000"/>
                <w:sz w:val="20"/>
                <w:szCs w:val="20"/>
              </w:rPr>
            </w:pPr>
            <w:r w:rsidRPr="00E72E51">
              <w:rPr>
                <w:rFonts w:ascii="Arial" w:eastAsiaTheme="minorHAnsi" w:hAnsi="Arial" w:cs="Arial"/>
                <w:color w:val="000000"/>
                <w:sz w:val="20"/>
                <w:szCs w:val="20"/>
                <w:lang w:eastAsia="en-US"/>
              </w:rPr>
              <w:t>509 021 - Kapacita nových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799D261"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76100B13"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355CE951"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486F8C89"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A6F41E0" w14:textId="509A1877" w:rsidR="00661611" w:rsidRPr="00E72E51" w:rsidRDefault="00661611" w:rsidP="00E72E51">
            <w:pPr>
              <w:rPr>
                <w:rFonts w:ascii="Arial" w:hAnsi="Arial" w:cs="Arial"/>
                <w:i/>
                <w:iCs/>
                <w:color w:val="000000"/>
                <w:sz w:val="18"/>
                <w:szCs w:val="18"/>
                <w:highlight w:val="lightGray"/>
              </w:rPr>
            </w:pPr>
            <w:r w:rsidRPr="00E72E51">
              <w:rPr>
                <w:rFonts w:ascii="Arial" w:hAnsi="Arial" w:cs="Arial"/>
                <w:i/>
                <w:iCs/>
                <w:color w:val="000000"/>
                <w:sz w:val="18"/>
                <w:szCs w:val="18"/>
              </w:rPr>
              <w:t xml:space="preserve">Indikátor je povinný k výběru pro projekty, u kterých dochází k modernizaci existujících kapacit </w:t>
            </w:r>
            <w:r>
              <w:rPr>
                <w:rFonts w:ascii="Arial" w:hAnsi="Arial" w:cs="Arial"/>
                <w:i/>
                <w:iCs/>
                <w:color w:val="000000"/>
                <w:sz w:val="18"/>
                <w:szCs w:val="18"/>
              </w:rPr>
              <w:t>základního</w:t>
            </w:r>
            <w:r w:rsidRPr="00E72E51">
              <w:rPr>
                <w:rFonts w:ascii="Arial" w:hAnsi="Arial" w:cs="Arial"/>
                <w:i/>
                <w:iCs/>
                <w:color w:val="000000"/>
                <w:sz w:val="18"/>
                <w:szCs w:val="18"/>
              </w:rPr>
              <w:t xml:space="preserve"> vzdělávání</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3F33FA" w14:textId="2C7B62D4"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509 031 - Kapacita rekonstruovaných či modernizovaných učeben v podpořených vzdělávacích zařízeních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8B9AC34"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67591563"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6085BCFB"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05AFC460"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430D4C86" w14:textId="4BC52E00" w:rsidR="00661611" w:rsidRPr="00E72E51" w:rsidRDefault="00661611"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vybudování nových odborných učeben.</w:t>
            </w:r>
          </w:p>
        </w:tc>
        <w:tc>
          <w:tcPr>
            <w:tcW w:w="4109" w:type="dxa"/>
            <w:tcBorders>
              <w:top w:val="single" w:sz="8" w:space="0" w:color="auto"/>
              <w:left w:val="nil"/>
              <w:bottom w:val="single" w:sz="8" w:space="0" w:color="auto"/>
              <w:right w:val="single" w:sz="4" w:space="0" w:color="auto"/>
            </w:tcBorders>
            <w:shd w:val="clear" w:color="auto" w:fill="auto"/>
            <w:vAlign w:val="center"/>
          </w:tcPr>
          <w:p w14:paraId="703D8C9D" w14:textId="647F281A"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509 051 - Počet nových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04485E5F"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552EBCB7"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5F965D9D"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26924A65"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553CCFEB" w14:textId="42A97741" w:rsidR="00661611" w:rsidRPr="00E72E51" w:rsidRDefault="00661611" w:rsidP="00E72E51">
            <w:pPr>
              <w:rPr>
                <w:rFonts w:ascii="Arial" w:hAnsi="Arial" w:cs="Arial"/>
                <w:i/>
                <w:iCs/>
                <w:color w:val="000000"/>
                <w:sz w:val="18"/>
                <w:szCs w:val="18"/>
                <w:highlight w:val="lightGray"/>
              </w:rPr>
            </w:pPr>
            <w:r w:rsidRPr="006E6109">
              <w:rPr>
                <w:rFonts w:ascii="Arial" w:hAnsi="Arial" w:cs="Arial"/>
                <w:i/>
                <w:iCs/>
                <w:color w:val="000000"/>
                <w:sz w:val="18"/>
                <w:szCs w:val="18"/>
              </w:rPr>
              <w:t>Indikátor je povinný k výběru pro projekty, u kterých dochází k</w:t>
            </w:r>
            <w:r>
              <w:rPr>
                <w:rFonts w:ascii="Arial" w:hAnsi="Arial" w:cs="Arial"/>
                <w:i/>
                <w:iCs/>
                <w:color w:val="000000"/>
                <w:sz w:val="18"/>
                <w:szCs w:val="18"/>
              </w:rPr>
              <w:t xml:space="preserve"> modernizaci existujících </w:t>
            </w:r>
            <w:r w:rsidRPr="006E6109">
              <w:rPr>
                <w:rFonts w:ascii="Arial" w:hAnsi="Arial" w:cs="Arial"/>
                <w:i/>
                <w:iCs/>
                <w:color w:val="000000"/>
                <w:sz w:val="18"/>
                <w:szCs w:val="18"/>
              </w:rPr>
              <w:t>odborných učeben</w:t>
            </w:r>
            <w:r>
              <w:rPr>
                <w:rFonts w:ascii="Arial" w:hAnsi="Arial" w:cs="Arial"/>
                <w:i/>
                <w:iCs/>
                <w:color w:val="000000"/>
                <w:sz w:val="18"/>
                <w:szCs w:val="18"/>
              </w:rPr>
              <w:t>.</w:t>
            </w:r>
          </w:p>
        </w:tc>
        <w:tc>
          <w:tcPr>
            <w:tcW w:w="4109" w:type="dxa"/>
            <w:tcBorders>
              <w:top w:val="single" w:sz="8" w:space="0" w:color="auto"/>
              <w:left w:val="nil"/>
              <w:bottom w:val="single" w:sz="8" w:space="0" w:color="auto"/>
              <w:right w:val="single" w:sz="4" w:space="0" w:color="auto"/>
            </w:tcBorders>
            <w:shd w:val="clear" w:color="auto" w:fill="auto"/>
            <w:vAlign w:val="center"/>
          </w:tcPr>
          <w:p w14:paraId="1901524D" w14:textId="2E309410"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509 041 - Počet modernizovaných odborných učeben</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2BF04F9" w14:textId="77777777"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661611" w:rsidRPr="00E72E51" w14:paraId="79F1FAF9" w14:textId="77777777" w:rsidTr="006E6109">
        <w:trPr>
          <w:trHeight w:val="832"/>
        </w:trPr>
        <w:tc>
          <w:tcPr>
            <w:tcW w:w="1843" w:type="dxa"/>
            <w:vMerge/>
            <w:tcBorders>
              <w:left w:val="single" w:sz="4" w:space="0" w:color="auto"/>
              <w:right w:val="single" w:sz="4" w:space="0" w:color="auto"/>
            </w:tcBorders>
            <w:shd w:val="clear" w:color="auto" w:fill="auto"/>
            <w:vAlign w:val="center"/>
          </w:tcPr>
          <w:p w14:paraId="4CA2BF50" w14:textId="77777777" w:rsidR="00661611" w:rsidRPr="00E72E51" w:rsidRDefault="00661611" w:rsidP="00E72E51">
            <w:pPr>
              <w:rPr>
                <w:rFonts w:ascii="Arial" w:hAnsi="Arial" w:cs="Arial"/>
                <w:b/>
                <w:bCs/>
                <w:color w:val="000000"/>
                <w:sz w:val="20"/>
                <w:szCs w:val="20"/>
              </w:rPr>
            </w:pPr>
          </w:p>
        </w:tc>
        <w:tc>
          <w:tcPr>
            <w:tcW w:w="1701" w:type="dxa"/>
            <w:vMerge/>
            <w:tcBorders>
              <w:left w:val="nil"/>
              <w:right w:val="single" w:sz="4" w:space="0" w:color="auto"/>
            </w:tcBorders>
            <w:vAlign w:val="center"/>
          </w:tcPr>
          <w:p w14:paraId="1A922FB7" w14:textId="77777777" w:rsidR="00661611" w:rsidRPr="00E72E51" w:rsidRDefault="0066161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753D362D" w14:textId="5564F4EE" w:rsidR="00661611" w:rsidRPr="00E72E51" w:rsidRDefault="00661611" w:rsidP="00E72E51">
            <w:pPr>
              <w:rPr>
                <w:rFonts w:ascii="Arial" w:hAnsi="Arial" w:cs="Arial"/>
                <w:i/>
                <w:iCs/>
                <w:color w:val="000000"/>
                <w:sz w:val="18"/>
                <w:szCs w:val="18"/>
              </w:rPr>
            </w:pPr>
            <w:r w:rsidRPr="00E72E51">
              <w:rPr>
                <w:rFonts w:ascii="Arial" w:hAnsi="Arial" w:cs="Arial"/>
                <w:i/>
                <w:iCs/>
                <w:color w:val="000000"/>
                <w:sz w:val="18"/>
                <w:szCs w:val="18"/>
              </w:rPr>
              <w:t>Indikátor je povinný k výběru pro projekty, které mají povinnost doložit PENB ke stavebnímu řízení podle zákona č. 406/2000 Sb., o hospodaření s energií, ve znění pozdějších předpisů,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shd w:val="clear" w:color="auto" w:fill="auto"/>
            <w:vAlign w:val="center"/>
          </w:tcPr>
          <w:p w14:paraId="48544D1D" w14:textId="1D152814" w:rsidR="00661611" w:rsidRPr="00E72E51" w:rsidRDefault="00661611" w:rsidP="00E72E51">
            <w:pPr>
              <w:rPr>
                <w:rFonts w:ascii="Arial" w:eastAsiaTheme="minorHAnsi" w:hAnsi="Arial" w:cs="Arial"/>
                <w:color w:val="000000"/>
                <w:sz w:val="20"/>
                <w:szCs w:val="20"/>
                <w:lang w:eastAsia="en-US"/>
              </w:rPr>
            </w:pPr>
            <w:r w:rsidRPr="00E72E51">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51F399C" w14:textId="4FAF4408" w:rsidR="00661611" w:rsidRPr="00E72E51" w:rsidRDefault="00661611" w:rsidP="00E72E51">
            <w:pPr>
              <w:jc w:val="center"/>
              <w:rPr>
                <w:rFonts w:ascii="Arial" w:hAnsi="Arial" w:cs="Arial"/>
                <w:color w:val="000000"/>
                <w:sz w:val="20"/>
                <w:szCs w:val="20"/>
              </w:rPr>
            </w:pPr>
            <w:r w:rsidRPr="00E72E51">
              <w:rPr>
                <w:rFonts w:ascii="Arial" w:hAnsi="Arial" w:cs="Arial"/>
                <w:color w:val="000000"/>
                <w:sz w:val="20"/>
                <w:szCs w:val="20"/>
              </w:rPr>
              <w:t>Ano</w:t>
            </w:r>
          </w:p>
        </w:tc>
      </w:tr>
      <w:tr w:rsidR="00E72E51" w:rsidRPr="00E72E51" w14:paraId="6D50B7A9" w14:textId="77777777" w:rsidTr="006E6109">
        <w:trPr>
          <w:trHeight w:val="832"/>
        </w:trPr>
        <w:tc>
          <w:tcPr>
            <w:tcW w:w="1843" w:type="dxa"/>
            <w:tcBorders>
              <w:left w:val="single" w:sz="4" w:space="0" w:color="auto"/>
              <w:bottom w:val="single" w:sz="4" w:space="0" w:color="000000"/>
              <w:right w:val="single" w:sz="4" w:space="0" w:color="auto"/>
            </w:tcBorders>
            <w:shd w:val="clear" w:color="auto" w:fill="auto"/>
            <w:vAlign w:val="center"/>
          </w:tcPr>
          <w:p w14:paraId="0B39A7A8" w14:textId="77777777" w:rsidR="00E72E51" w:rsidRPr="00E72E51" w:rsidRDefault="00E72E51" w:rsidP="00E72E51">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3DE19EC4" w14:textId="77777777" w:rsidR="00E72E51" w:rsidRPr="00E72E51" w:rsidRDefault="00E72E51" w:rsidP="00E72E51">
            <w:pPr>
              <w:rPr>
                <w:rFonts w:ascii="Arial" w:hAnsi="Arial" w:cs="Arial"/>
                <w:color w:val="000000"/>
                <w:sz w:val="20"/>
                <w:szCs w:val="20"/>
              </w:rPr>
            </w:pPr>
          </w:p>
        </w:tc>
        <w:tc>
          <w:tcPr>
            <w:tcW w:w="4820" w:type="dxa"/>
            <w:tcBorders>
              <w:top w:val="single" w:sz="4" w:space="0" w:color="auto"/>
              <w:left w:val="single" w:sz="4" w:space="0" w:color="auto"/>
              <w:bottom w:val="single" w:sz="4" w:space="0" w:color="auto"/>
              <w:right w:val="single" w:sz="4" w:space="0" w:color="auto"/>
            </w:tcBorders>
            <w:shd w:val="clear" w:color="000000" w:fill="FFFFFF"/>
            <w:vAlign w:val="center"/>
          </w:tcPr>
          <w:p w14:paraId="13948AAA" w14:textId="11D1CCA9" w:rsidR="00E72E51" w:rsidRPr="00E72E51" w:rsidRDefault="00E72E51" w:rsidP="00E72E51">
            <w:pPr>
              <w:rPr>
                <w:rFonts w:ascii="Arial" w:hAnsi="Arial" w:cs="Arial"/>
                <w:i/>
                <w:iCs/>
                <w:color w:val="000000"/>
                <w:sz w:val="18"/>
                <w:szCs w:val="18"/>
              </w:rPr>
            </w:pPr>
            <w:r w:rsidRPr="00E72E51">
              <w:rPr>
                <w:rFonts w:ascii="Arial" w:hAnsi="Arial" w:cs="Arial"/>
                <w:i/>
                <w:iCs/>
                <w:color w:val="000000"/>
                <w:sz w:val="18"/>
                <w:szCs w:val="18"/>
              </w:rPr>
              <w:t>Ano</w:t>
            </w:r>
          </w:p>
        </w:tc>
        <w:tc>
          <w:tcPr>
            <w:tcW w:w="4109" w:type="dxa"/>
            <w:tcBorders>
              <w:top w:val="single" w:sz="8" w:space="0" w:color="auto"/>
              <w:left w:val="nil"/>
              <w:bottom w:val="single" w:sz="4" w:space="0" w:color="auto"/>
              <w:right w:val="single" w:sz="4" w:space="0" w:color="auto"/>
            </w:tcBorders>
            <w:shd w:val="clear" w:color="auto" w:fill="auto"/>
            <w:vAlign w:val="center"/>
          </w:tcPr>
          <w:p w14:paraId="44985DD8" w14:textId="60936D66" w:rsidR="00E72E51" w:rsidRPr="00E72E51" w:rsidRDefault="006E6109" w:rsidP="00E72E51">
            <w:pPr>
              <w:rPr>
                <w:rFonts w:ascii="Arial" w:eastAsiaTheme="minorHAnsi" w:hAnsi="Arial" w:cs="Arial"/>
                <w:color w:val="000000"/>
                <w:sz w:val="20"/>
                <w:szCs w:val="20"/>
                <w:lang w:eastAsia="en-US"/>
              </w:rPr>
            </w:pPr>
            <w:r w:rsidRPr="006E6109">
              <w:rPr>
                <w:rFonts w:ascii="Arial" w:eastAsiaTheme="minorHAnsi" w:hAnsi="Arial" w:cs="Arial"/>
                <w:color w:val="000000"/>
                <w:sz w:val="20"/>
                <w:szCs w:val="20"/>
                <w:lang w:eastAsia="en-US"/>
              </w:rPr>
              <w:t>500 501 - Počet uživatelů nových nebo modernizovaných vzdělávacích zařízení za rok</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24550941" w14:textId="360EAA74" w:rsidR="00E72E51" w:rsidRPr="00E72E51" w:rsidRDefault="00E72E51" w:rsidP="00E72E51">
            <w:pPr>
              <w:jc w:val="center"/>
              <w:rPr>
                <w:rFonts w:ascii="Arial" w:hAnsi="Arial" w:cs="Arial"/>
                <w:color w:val="000000"/>
                <w:sz w:val="20"/>
                <w:szCs w:val="20"/>
              </w:rPr>
            </w:pPr>
            <w:r w:rsidRPr="00E72E51">
              <w:rPr>
                <w:rFonts w:ascii="Arial" w:hAnsi="Arial" w:cs="Arial"/>
                <w:color w:val="000000"/>
                <w:sz w:val="20"/>
                <w:szCs w:val="20"/>
              </w:rPr>
              <w:t>Ano</w:t>
            </w:r>
          </w:p>
        </w:tc>
      </w:tr>
    </w:tbl>
    <w:p w14:paraId="5E3BD0FB" w14:textId="77777777" w:rsidR="00510DB2" w:rsidRPr="00510DB2" w:rsidRDefault="00510DB2" w:rsidP="00510DB2">
      <w:pPr>
        <w:spacing w:line="276" w:lineRule="auto"/>
        <w:jc w:val="both"/>
        <w:rPr>
          <w:rFonts w:asciiTheme="majorHAnsi" w:eastAsiaTheme="minorHAnsi" w:hAnsiTheme="majorHAnsi" w:cstheme="minorHAnsi"/>
          <w:i/>
          <w:iCs/>
          <w:caps/>
          <w:color w:val="31849B" w:themeColor="accent5" w:themeShade="BF"/>
          <w:highlight w:val="yellow"/>
          <w:lang w:eastAsia="en-US"/>
        </w:rPr>
      </w:pPr>
    </w:p>
    <w:sectPr w:rsidR="00510DB2" w:rsidRPr="00510DB2" w:rsidSect="0084772A">
      <w:headerReference w:type="default" r:id="rId16"/>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09CCF" w14:textId="77777777" w:rsidR="00A70327" w:rsidRDefault="00A70327" w:rsidP="00634381">
      <w:r>
        <w:separator/>
      </w:r>
    </w:p>
    <w:p w14:paraId="26FC8220" w14:textId="77777777" w:rsidR="00A70327" w:rsidRDefault="00A70327"/>
  </w:endnote>
  <w:endnote w:type="continuationSeparator" w:id="0">
    <w:p w14:paraId="107EE0BD" w14:textId="77777777" w:rsidR="00A70327" w:rsidRDefault="00A70327" w:rsidP="00634381">
      <w:r>
        <w:continuationSeparator/>
      </w:r>
    </w:p>
    <w:p w14:paraId="6E807AAA" w14:textId="77777777" w:rsidR="00A70327" w:rsidRDefault="00A703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Cambria"/>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1268935"/>
      <w:docPartObj>
        <w:docPartGallery w:val="Page Numbers (Bottom of Page)"/>
        <w:docPartUnique/>
      </w:docPartObj>
    </w:sdtPr>
    <w:sdtEndPr/>
    <w:sdtContent>
      <w:p w14:paraId="188E1B19" w14:textId="25F6D76E" w:rsidR="00011421" w:rsidRDefault="00011421">
        <w:pPr>
          <w:pStyle w:val="Zpat"/>
          <w:jc w:val="right"/>
        </w:pPr>
        <w:r>
          <w:fldChar w:fldCharType="begin"/>
        </w:r>
        <w:r>
          <w:instrText>PAGE   \* MERGEFORMAT</w:instrText>
        </w:r>
        <w:r>
          <w:fldChar w:fldCharType="separate"/>
        </w:r>
        <w:r w:rsidR="0061530F">
          <w:rPr>
            <w:noProof/>
          </w:rPr>
          <w:t>19</w:t>
        </w:r>
        <w:r>
          <w:fldChar w:fldCharType="end"/>
        </w:r>
      </w:p>
    </w:sdtContent>
  </w:sdt>
  <w:p w14:paraId="517398E9" w14:textId="77777777" w:rsidR="00510DB2" w:rsidRDefault="00510DB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5FE261F4" w:rsidR="00FE3BDE" w:rsidRPr="00FE3BDE" w:rsidRDefault="00FE3BDE">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61530F">
          <w:rPr>
            <w:rFonts w:asciiTheme="minorHAnsi" w:hAnsiTheme="minorHAnsi" w:cstheme="minorHAnsi"/>
            <w:noProof/>
            <w:sz w:val="20"/>
            <w:szCs w:val="20"/>
          </w:rPr>
          <w:t>20</w:t>
        </w:r>
        <w:r w:rsidRPr="00FE3BDE">
          <w:rPr>
            <w:rFonts w:asciiTheme="minorHAnsi" w:hAnsiTheme="minorHAnsi" w:cstheme="minorHAnsi"/>
            <w:sz w:val="20"/>
            <w:szCs w:val="20"/>
          </w:rPr>
          <w:fldChar w:fldCharType="end"/>
        </w:r>
      </w:p>
    </w:sdtContent>
  </w:sdt>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ECFD1" w14:textId="77777777" w:rsidR="00A70327" w:rsidRDefault="00A70327">
      <w:r>
        <w:separator/>
      </w:r>
    </w:p>
  </w:footnote>
  <w:footnote w:type="continuationSeparator" w:id="0">
    <w:p w14:paraId="39C54877" w14:textId="77777777" w:rsidR="00A70327" w:rsidRDefault="00A70327" w:rsidP="00634381">
      <w:r>
        <w:continuationSeparator/>
      </w:r>
    </w:p>
    <w:p w14:paraId="6079C097" w14:textId="77777777" w:rsidR="00A70327" w:rsidRDefault="00A70327"/>
  </w:footnote>
  <w:footnote w:id="1">
    <w:p w14:paraId="283CBF1D" w14:textId="77777777" w:rsidR="003A6F59" w:rsidRPr="00E61832" w:rsidRDefault="003A6F59" w:rsidP="003A6F59">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594BEEFF" w14:textId="77777777" w:rsidR="006B6EF3" w:rsidRPr="00E61832" w:rsidRDefault="006B6EF3" w:rsidP="006B6EF3">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2AF2465C" w14:textId="77777777" w:rsidR="00A65914" w:rsidRPr="00E61832" w:rsidRDefault="00A65914" w:rsidP="00A65914">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79724E19" w14:textId="77777777" w:rsidR="00E72E51" w:rsidRPr="00690293" w:rsidRDefault="00E72E51" w:rsidP="00E72E51">
      <w:pPr>
        <w:pStyle w:val="Textpoznpodarou"/>
        <w:rPr>
          <w:rFonts w:ascii="Arial" w:hAnsi="Arial" w:cs="Arial"/>
          <w:sz w:val="18"/>
          <w:szCs w:val="18"/>
        </w:rPr>
      </w:pPr>
      <w:r w:rsidRPr="00690293">
        <w:rPr>
          <w:rStyle w:val="Znakapoznpodarou"/>
          <w:rFonts w:ascii="Arial" w:hAnsi="Arial" w:cs="Arial"/>
          <w:sz w:val="18"/>
          <w:szCs w:val="18"/>
        </w:rPr>
        <w:footnoteRef/>
      </w:r>
      <w:r w:rsidRPr="00690293">
        <w:rPr>
          <w:rFonts w:ascii="Arial" w:hAnsi="Arial" w:cs="Arial"/>
          <w:sz w:val="18"/>
          <w:szCs w:val="18"/>
        </w:rPr>
        <w:t xml:space="preserve"> V případě indikátorů naplňovaných za časové období 12 měsíců (např. osoby/rok), je jejich plnění hodnoceno poměrně </w:t>
      </w:r>
      <w:r>
        <w:rPr>
          <w:rFonts w:ascii="Arial" w:hAnsi="Arial" w:cs="Arial"/>
          <w:sz w:val="18"/>
          <w:szCs w:val="18"/>
        </w:rPr>
        <w:t>k výši a délce neplnění v daném časovém</w:t>
      </w:r>
      <w:r w:rsidRPr="00690293">
        <w:rPr>
          <w:rFonts w:ascii="Arial" w:hAnsi="Arial" w:cs="Arial"/>
          <w:sz w:val="18"/>
          <w:szCs w:val="18"/>
        </w:rPr>
        <w:t xml:space="preserve"> období. </w:t>
      </w:r>
    </w:p>
  </w:footnote>
  <w:footnote w:id="5">
    <w:p w14:paraId="312B0207" w14:textId="04B29A3F" w:rsidR="00E72E51" w:rsidRPr="00E61832" w:rsidRDefault="00E72E51" w:rsidP="00E72E51">
      <w:pPr>
        <w:pStyle w:val="Textpoznpodarou"/>
        <w:jc w:val="both"/>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Příjemce může dodat seznam v anonymizované podobě, ale má povinnost ho po dobu udržitelnosti projektu uchovat pro potřeby kontroly v plné formě. MMR ČR nicméně vystupuje i jako správce předaných osobních údajů, které zpracovává v souvislosti s procesem poskytování podpory z evropských strukturálních a investičních fondů (ESI fondy) a pro účely a potřeby realizace politiky soudržnosti prostřednictvím ESI fondů. Více informací zde: https://irop.mmr.cz/cs/ostatni/web/gdpr</w:t>
      </w:r>
    </w:p>
  </w:footnote>
  <w:footnote w:id="6">
    <w:p w14:paraId="59F9A494" w14:textId="77777777" w:rsidR="00E72E51" w:rsidRPr="00E72E51" w:rsidRDefault="00E72E51" w:rsidP="00E72E51">
      <w:pPr>
        <w:pStyle w:val="Textpoznpodarou"/>
        <w:jc w:val="both"/>
        <w:rPr>
          <w:rFonts w:ascii="Arial" w:hAnsi="Arial" w:cs="Arial"/>
          <w:sz w:val="18"/>
          <w:szCs w:val="18"/>
        </w:rPr>
      </w:pPr>
      <w:r w:rsidRPr="00E72E51">
        <w:rPr>
          <w:rStyle w:val="Znakapoznpodarou"/>
          <w:rFonts w:ascii="Arial" w:hAnsi="Arial" w:cs="Arial"/>
          <w:sz w:val="18"/>
          <w:szCs w:val="18"/>
        </w:rPr>
        <w:footnoteRef/>
      </w:r>
      <w:r w:rsidRPr="00E72E51">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77777777" w:rsidR="00E71619" w:rsidRDefault="00E71619" w:rsidP="008A17FD">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77777777" w:rsidR="00E71619" w:rsidRDefault="00E71619" w:rsidP="008C64CA">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14FD" w14:textId="5760E861" w:rsidR="00510DB2" w:rsidRDefault="006323DA" w:rsidP="00C0286A">
    <w:pPr>
      <w:pStyle w:val="Zhlav"/>
      <w:jc w:val="center"/>
    </w:pPr>
    <w:r>
      <w:rPr>
        <w:noProof/>
      </w:rPr>
      <w:drawing>
        <wp:inline distT="0" distB="0" distL="0" distR="0" wp14:anchorId="3BBFA77B" wp14:editId="7A0AF5C8">
          <wp:extent cx="5760720" cy="69469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75D30A38" w14:textId="77777777" w:rsidR="00510DB2" w:rsidRDefault="00510DB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1449B6AE" w:rsidR="00424C7B" w:rsidRDefault="0007022E" w:rsidP="00C0286A">
    <w:pPr>
      <w:pStyle w:val="Zhlav"/>
      <w:jc w:val="center"/>
    </w:pPr>
    <w:r>
      <w:rPr>
        <w:noProof/>
      </w:rPr>
      <w:drawing>
        <wp:inline distT="0" distB="0" distL="0" distR="0" wp14:anchorId="7FB88B18" wp14:editId="2810736B">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0"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4"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6"/>
  </w:num>
  <w:num w:numId="4">
    <w:abstractNumId w:val="32"/>
  </w:num>
  <w:num w:numId="5">
    <w:abstractNumId w:val="6"/>
  </w:num>
  <w:num w:numId="6">
    <w:abstractNumId w:val="27"/>
  </w:num>
  <w:num w:numId="7">
    <w:abstractNumId w:val="8"/>
  </w:num>
  <w:num w:numId="8">
    <w:abstractNumId w:val="9"/>
  </w:num>
  <w:num w:numId="9">
    <w:abstractNumId w:val="19"/>
  </w:num>
  <w:num w:numId="10">
    <w:abstractNumId w:val="4"/>
  </w:num>
  <w:num w:numId="11">
    <w:abstractNumId w:val="33"/>
  </w:num>
  <w:num w:numId="12">
    <w:abstractNumId w:val="24"/>
  </w:num>
  <w:num w:numId="13">
    <w:abstractNumId w:val="8"/>
    <w:lvlOverride w:ilvl="0">
      <w:startOverride w:val="1"/>
    </w:lvlOverride>
  </w:num>
  <w:num w:numId="14">
    <w:abstractNumId w:val="28"/>
  </w:num>
  <w:num w:numId="15">
    <w:abstractNumId w:val="2"/>
  </w:num>
  <w:num w:numId="16">
    <w:abstractNumId w:val="14"/>
  </w:num>
  <w:num w:numId="17">
    <w:abstractNumId w:val="13"/>
  </w:num>
  <w:num w:numId="18">
    <w:abstractNumId w:val="34"/>
  </w:num>
  <w:num w:numId="19">
    <w:abstractNumId w:val="7"/>
  </w:num>
  <w:num w:numId="20">
    <w:abstractNumId w:val="31"/>
  </w:num>
  <w:num w:numId="21">
    <w:abstractNumId w:val="30"/>
  </w:num>
  <w:num w:numId="22">
    <w:abstractNumId w:val="5"/>
  </w:num>
  <w:num w:numId="23">
    <w:abstractNumId w:val="23"/>
  </w:num>
  <w:num w:numId="24">
    <w:abstractNumId w:val="26"/>
  </w:num>
  <w:num w:numId="25">
    <w:abstractNumId w:val="0"/>
  </w:num>
  <w:num w:numId="26">
    <w:abstractNumId w:val="15"/>
  </w:num>
  <w:num w:numId="27">
    <w:abstractNumId w:val="25"/>
  </w:num>
  <w:num w:numId="28">
    <w:abstractNumId w:val="29"/>
  </w:num>
  <w:num w:numId="29">
    <w:abstractNumId w:val="10"/>
  </w:num>
  <w:num w:numId="30">
    <w:abstractNumId w:val="18"/>
  </w:num>
  <w:num w:numId="31">
    <w:abstractNumId w:val="21"/>
  </w:num>
  <w:num w:numId="32">
    <w:abstractNumId w:val="1"/>
  </w:num>
  <w:num w:numId="33">
    <w:abstractNumId w:val="35"/>
  </w:num>
  <w:num w:numId="34">
    <w:abstractNumId w:val="22"/>
  </w:num>
  <w:num w:numId="35">
    <w:abstractNumId w:val="3"/>
  </w:num>
  <w:num w:numId="36">
    <w:abstractNumId w:val="17"/>
  </w:num>
  <w:num w:numId="37">
    <w:abstractNumId w:val="20"/>
  </w:num>
  <w:num w:numId="3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šek Ondřej">
    <w15:presenceInfo w15:providerId="AD" w15:userId="S::ondrej.pesek@mmr.cz::c371fde8-dccb-4780-ad5e-ba214284bb03"/>
  </w15:person>
  <w15:person w15:author="Škodová Darina">
    <w15:presenceInfo w15:providerId="AD" w15:userId="S::SkodovaD@crr.cz::75986bd1-7ad9-46e2-bd9a-c2843775ac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606F"/>
    <w:rsid w:val="0000724B"/>
    <w:rsid w:val="00011421"/>
    <w:rsid w:val="00014F63"/>
    <w:rsid w:val="000165A5"/>
    <w:rsid w:val="0002225F"/>
    <w:rsid w:val="0002373D"/>
    <w:rsid w:val="0003252A"/>
    <w:rsid w:val="00034331"/>
    <w:rsid w:val="000465C4"/>
    <w:rsid w:val="000520EF"/>
    <w:rsid w:val="00057399"/>
    <w:rsid w:val="000576DC"/>
    <w:rsid w:val="00057C7F"/>
    <w:rsid w:val="0007022E"/>
    <w:rsid w:val="00070FE9"/>
    <w:rsid w:val="00082647"/>
    <w:rsid w:val="00083E57"/>
    <w:rsid w:val="00084D54"/>
    <w:rsid w:val="00093192"/>
    <w:rsid w:val="00093BFD"/>
    <w:rsid w:val="000A5632"/>
    <w:rsid w:val="000C6615"/>
    <w:rsid w:val="000C6DE6"/>
    <w:rsid w:val="000F03C1"/>
    <w:rsid w:val="000F5EA5"/>
    <w:rsid w:val="000F75B7"/>
    <w:rsid w:val="00107F75"/>
    <w:rsid w:val="0011494F"/>
    <w:rsid w:val="0012183B"/>
    <w:rsid w:val="00121B54"/>
    <w:rsid w:val="00122FE5"/>
    <w:rsid w:val="00136E75"/>
    <w:rsid w:val="00141C5B"/>
    <w:rsid w:val="001442A6"/>
    <w:rsid w:val="00145671"/>
    <w:rsid w:val="00146689"/>
    <w:rsid w:val="00151D2B"/>
    <w:rsid w:val="00155A3F"/>
    <w:rsid w:val="001563DA"/>
    <w:rsid w:val="00156C34"/>
    <w:rsid w:val="00160A30"/>
    <w:rsid w:val="00163139"/>
    <w:rsid w:val="00165683"/>
    <w:rsid w:val="001707EC"/>
    <w:rsid w:val="00171CE5"/>
    <w:rsid w:val="00174CA1"/>
    <w:rsid w:val="00176D90"/>
    <w:rsid w:val="00182442"/>
    <w:rsid w:val="00184DE7"/>
    <w:rsid w:val="001947CD"/>
    <w:rsid w:val="001B5BF2"/>
    <w:rsid w:val="001B7798"/>
    <w:rsid w:val="001C14B7"/>
    <w:rsid w:val="001C1713"/>
    <w:rsid w:val="001C37DF"/>
    <w:rsid w:val="001C7076"/>
    <w:rsid w:val="001D5B33"/>
    <w:rsid w:val="001E0FF2"/>
    <w:rsid w:val="001E18AA"/>
    <w:rsid w:val="001E60CB"/>
    <w:rsid w:val="00204362"/>
    <w:rsid w:val="00204D9A"/>
    <w:rsid w:val="00204E05"/>
    <w:rsid w:val="00213558"/>
    <w:rsid w:val="0021750B"/>
    <w:rsid w:val="00221B02"/>
    <w:rsid w:val="002265AB"/>
    <w:rsid w:val="00230395"/>
    <w:rsid w:val="00231F50"/>
    <w:rsid w:val="0025243F"/>
    <w:rsid w:val="00254CD3"/>
    <w:rsid w:val="00255525"/>
    <w:rsid w:val="002748BB"/>
    <w:rsid w:val="00274C37"/>
    <w:rsid w:val="0028633C"/>
    <w:rsid w:val="00286C01"/>
    <w:rsid w:val="002902FA"/>
    <w:rsid w:val="00291A5A"/>
    <w:rsid w:val="00296D45"/>
    <w:rsid w:val="002978F6"/>
    <w:rsid w:val="00297F42"/>
    <w:rsid w:val="002A084E"/>
    <w:rsid w:val="002B2B54"/>
    <w:rsid w:val="002B3C33"/>
    <w:rsid w:val="002B5396"/>
    <w:rsid w:val="002B5F89"/>
    <w:rsid w:val="002B6138"/>
    <w:rsid w:val="002C04B8"/>
    <w:rsid w:val="002C08F1"/>
    <w:rsid w:val="002C177C"/>
    <w:rsid w:val="002C384D"/>
    <w:rsid w:val="002C3BD6"/>
    <w:rsid w:val="002C49BA"/>
    <w:rsid w:val="002D69E2"/>
    <w:rsid w:val="002E7970"/>
    <w:rsid w:val="002F2DAF"/>
    <w:rsid w:val="00304473"/>
    <w:rsid w:val="003068DD"/>
    <w:rsid w:val="00320082"/>
    <w:rsid w:val="003229C3"/>
    <w:rsid w:val="00324CD8"/>
    <w:rsid w:val="00331484"/>
    <w:rsid w:val="003317AB"/>
    <w:rsid w:val="003330FB"/>
    <w:rsid w:val="0033728D"/>
    <w:rsid w:val="0034021E"/>
    <w:rsid w:val="0034252A"/>
    <w:rsid w:val="00346985"/>
    <w:rsid w:val="00346D17"/>
    <w:rsid w:val="003667B4"/>
    <w:rsid w:val="00371437"/>
    <w:rsid w:val="00373858"/>
    <w:rsid w:val="00374679"/>
    <w:rsid w:val="003802DE"/>
    <w:rsid w:val="00393DAC"/>
    <w:rsid w:val="0039791E"/>
    <w:rsid w:val="003A2AC9"/>
    <w:rsid w:val="003A442E"/>
    <w:rsid w:val="003A6F59"/>
    <w:rsid w:val="003A775F"/>
    <w:rsid w:val="003A7A28"/>
    <w:rsid w:val="003B34DA"/>
    <w:rsid w:val="003C089B"/>
    <w:rsid w:val="003C17FC"/>
    <w:rsid w:val="003C28D6"/>
    <w:rsid w:val="003C33FB"/>
    <w:rsid w:val="003C5CC8"/>
    <w:rsid w:val="003D0206"/>
    <w:rsid w:val="003D249D"/>
    <w:rsid w:val="003E3EA1"/>
    <w:rsid w:val="003E6C23"/>
    <w:rsid w:val="003F5585"/>
    <w:rsid w:val="0040551A"/>
    <w:rsid w:val="004207DC"/>
    <w:rsid w:val="00424C7B"/>
    <w:rsid w:val="00441A92"/>
    <w:rsid w:val="00441B57"/>
    <w:rsid w:val="00442137"/>
    <w:rsid w:val="00445051"/>
    <w:rsid w:val="00451C39"/>
    <w:rsid w:val="004544C8"/>
    <w:rsid w:val="00457FE6"/>
    <w:rsid w:val="00460115"/>
    <w:rsid w:val="00461D6A"/>
    <w:rsid w:val="00474F72"/>
    <w:rsid w:val="004771DA"/>
    <w:rsid w:val="00482EA1"/>
    <w:rsid w:val="00482F73"/>
    <w:rsid w:val="004849AE"/>
    <w:rsid w:val="00486452"/>
    <w:rsid w:val="00486EE4"/>
    <w:rsid w:val="004870EE"/>
    <w:rsid w:val="00487B28"/>
    <w:rsid w:val="00496FD2"/>
    <w:rsid w:val="004A09F8"/>
    <w:rsid w:val="004A1556"/>
    <w:rsid w:val="004A323F"/>
    <w:rsid w:val="004A4B69"/>
    <w:rsid w:val="004B1AC3"/>
    <w:rsid w:val="004B4F6A"/>
    <w:rsid w:val="004C1F8F"/>
    <w:rsid w:val="004D3056"/>
    <w:rsid w:val="004D3AE7"/>
    <w:rsid w:val="004E1B06"/>
    <w:rsid w:val="004F104D"/>
    <w:rsid w:val="00501F82"/>
    <w:rsid w:val="0050415A"/>
    <w:rsid w:val="00510DB2"/>
    <w:rsid w:val="005211DB"/>
    <w:rsid w:val="00526EDC"/>
    <w:rsid w:val="00556F14"/>
    <w:rsid w:val="0056072C"/>
    <w:rsid w:val="005608C1"/>
    <w:rsid w:val="005616F2"/>
    <w:rsid w:val="00562118"/>
    <w:rsid w:val="0057432E"/>
    <w:rsid w:val="00580DCC"/>
    <w:rsid w:val="00585341"/>
    <w:rsid w:val="00591C28"/>
    <w:rsid w:val="00596086"/>
    <w:rsid w:val="005A2BE8"/>
    <w:rsid w:val="005A4D94"/>
    <w:rsid w:val="005B26DA"/>
    <w:rsid w:val="005C040E"/>
    <w:rsid w:val="005C26C4"/>
    <w:rsid w:val="005C3D0D"/>
    <w:rsid w:val="005C3E75"/>
    <w:rsid w:val="005C533A"/>
    <w:rsid w:val="005D79E7"/>
    <w:rsid w:val="005E5868"/>
    <w:rsid w:val="005E698F"/>
    <w:rsid w:val="005E7F63"/>
    <w:rsid w:val="005F42FA"/>
    <w:rsid w:val="0060205B"/>
    <w:rsid w:val="00604375"/>
    <w:rsid w:val="006045C4"/>
    <w:rsid w:val="00606CB4"/>
    <w:rsid w:val="0061530F"/>
    <w:rsid w:val="006221F8"/>
    <w:rsid w:val="00622A75"/>
    <w:rsid w:val="006323DA"/>
    <w:rsid w:val="00632B48"/>
    <w:rsid w:val="00634188"/>
    <w:rsid w:val="00634381"/>
    <w:rsid w:val="00641131"/>
    <w:rsid w:val="0064281D"/>
    <w:rsid w:val="00642FCC"/>
    <w:rsid w:val="0064640D"/>
    <w:rsid w:val="006477F0"/>
    <w:rsid w:val="006532D6"/>
    <w:rsid w:val="006571ED"/>
    <w:rsid w:val="00661611"/>
    <w:rsid w:val="00661D84"/>
    <w:rsid w:val="006626CA"/>
    <w:rsid w:val="00663903"/>
    <w:rsid w:val="006762E0"/>
    <w:rsid w:val="0067736D"/>
    <w:rsid w:val="006803CD"/>
    <w:rsid w:val="00690293"/>
    <w:rsid w:val="0069066C"/>
    <w:rsid w:val="0069719B"/>
    <w:rsid w:val="006A4A02"/>
    <w:rsid w:val="006B6EF3"/>
    <w:rsid w:val="006D69C4"/>
    <w:rsid w:val="006E5C82"/>
    <w:rsid w:val="006E6109"/>
    <w:rsid w:val="006E72F1"/>
    <w:rsid w:val="006F6BC2"/>
    <w:rsid w:val="00702E52"/>
    <w:rsid w:val="00705451"/>
    <w:rsid w:val="00714EBA"/>
    <w:rsid w:val="007165E7"/>
    <w:rsid w:val="00722201"/>
    <w:rsid w:val="00723481"/>
    <w:rsid w:val="00724B5B"/>
    <w:rsid w:val="0073208B"/>
    <w:rsid w:val="00733BEF"/>
    <w:rsid w:val="0074098A"/>
    <w:rsid w:val="00760009"/>
    <w:rsid w:val="0076431E"/>
    <w:rsid w:val="0077797D"/>
    <w:rsid w:val="00784E45"/>
    <w:rsid w:val="007852CE"/>
    <w:rsid w:val="0078659D"/>
    <w:rsid w:val="007A3276"/>
    <w:rsid w:val="007A77B8"/>
    <w:rsid w:val="007A7B31"/>
    <w:rsid w:val="007C0AB0"/>
    <w:rsid w:val="007C0ABF"/>
    <w:rsid w:val="007D5110"/>
    <w:rsid w:val="007D6374"/>
    <w:rsid w:val="007E0B08"/>
    <w:rsid w:val="007E55BB"/>
    <w:rsid w:val="007E7BDA"/>
    <w:rsid w:val="007F0494"/>
    <w:rsid w:val="0080289A"/>
    <w:rsid w:val="0080523B"/>
    <w:rsid w:val="00820E4A"/>
    <w:rsid w:val="00822000"/>
    <w:rsid w:val="00824E66"/>
    <w:rsid w:val="008250F7"/>
    <w:rsid w:val="00833BB4"/>
    <w:rsid w:val="0083531C"/>
    <w:rsid w:val="00844F3C"/>
    <w:rsid w:val="0084772A"/>
    <w:rsid w:val="008479AA"/>
    <w:rsid w:val="00855284"/>
    <w:rsid w:val="008619E4"/>
    <w:rsid w:val="00863444"/>
    <w:rsid w:val="00874C5E"/>
    <w:rsid w:val="00876E20"/>
    <w:rsid w:val="00884724"/>
    <w:rsid w:val="00886357"/>
    <w:rsid w:val="00891FE3"/>
    <w:rsid w:val="00895CD7"/>
    <w:rsid w:val="00896EC8"/>
    <w:rsid w:val="008A2193"/>
    <w:rsid w:val="008A5F96"/>
    <w:rsid w:val="008A6A9C"/>
    <w:rsid w:val="008B10C8"/>
    <w:rsid w:val="008B278F"/>
    <w:rsid w:val="008C28F3"/>
    <w:rsid w:val="008C7931"/>
    <w:rsid w:val="008C7F76"/>
    <w:rsid w:val="008D3E30"/>
    <w:rsid w:val="008E0493"/>
    <w:rsid w:val="008E260A"/>
    <w:rsid w:val="008E4F0B"/>
    <w:rsid w:val="008F041B"/>
    <w:rsid w:val="008F2960"/>
    <w:rsid w:val="00900F86"/>
    <w:rsid w:val="00932786"/>
    <w:rsid w:val="00932BDA"/>
    <w:rsid w:val="009343D5"/>
    <w:rsid w:val="00934A6E"/>
    <w:rsid w:val="00937D06"/>
    <w:rsid w:val="0094544E"/>
    <w:rsid w:val="00952FC0"/>
    <w:rsid w:val="009640E8"/>
    <w:rsid w:val="00991CCA"/>
    <w:rsid w:val="009931A3"/>
    <w:rsid w:val="009954D4"/>
    <w:rsid w:val="009A08B2"/>
    <w:rsid w:val="009A4CBD"/>
    <w:rsid w:val="009A761A"/>
    <w:rsid w:val="009B083D"/>
    <w:rsid w:val="009B3D56"/>
    <w:rsid w:val="009C51B5"/>
    <w:rsid w:val="009D5E0D"/>
    <w:rsid w:val="009D6486"/>
    <w:rsid w:val="009E0B15"/>
    <w:rsid w:val="009E41E7"/>
    <w:rsid w:val="009E4F57"/>
    <w:rsid w:val="00A06D8D"/>
    <w:rsid w:val="00A16700"/>
    <w:rsid w:val="00A24831"/>
    <w:rsid w:val="00A44845"/>
    <w:rsid w:val="00A50C01"/>
    <w:rsid w:val="00A57400"/>
    <w:rsid w:val="00A63715"/>
    <w:rsid w:val="00A646A0"/>
    <w:rsid w:val="00A65914"/>
    <w:rsid w:val="00A66A09"/>
    <w:rsid w:val="00A67C37"/>
    <w:rsid w:val="00A67D7B"/>
    <w:rsid w:val="00A70327"/>
    <w:rsid w:val="00A709ED"/>
    <w:rsid w:val="00A77548"/>
    <w:rsid w:val="00A810F1"/>
    <w:rsid w:val="00A83A55"/>
    <w:rsid w:val="00A87D82"/>
    <w:rsid w:val="00A930DE"/>
    <w:rsid w:val="00A93401"/>
    <w:rsid w:val="00A9487D"/>
    <w:rsid w:val="00AA148C"/>
    <w:rsid w:val="00AA6E68"/>
    <w:rsid w:val="00AB0932"/>
    <w:rsid w:val="00AB1542"/>
    <w:rsid w:val="00AB623E"/>
    <w:rsid w:val="00AC1136"/>
    <w:rsid w:val="00AC4029"/>
    <w:rsid w:val="00AE099A"/>
    <w:rsid w:val="00AF26C9"/>
    <w:rsid w:val="00AF3D0A"/>
    <w:rsid w:val="00AF3E9B"/>
    <w:rsid w:val="00AF61AF"/>
    <w:rsid w:val="00B0285F"/>
    <w:rsid w:val="00B048CA"/>
    <w:rsid w:val="00B15417"/>
    <w:rsid w:val="00B159F5"/>
    <w:rsid w:val="00B2017F"/>
    <w:rsid w:val="00B21BB1"/>
    <w:rsid w:val="00B31B81"/>
    <w:rsid w:val="00B32019"/>
    <w:rsid w:val="00B32AB8"/>
    <w:rsid w:val="00B362EB"/>
    <w:rsid w:val="00B37C37"/>
    <w:rsid w:val="00B42FA1"/>
    <w:rsid w:val="00B50E78"/>
    <w:rsid w:val="00B55EB2"/>
    <w:rsid w:val="00B560C9"/>
    <w:rsid w:val="00B61B03"/>
    <w:rsid w:val="00B7197B"/>
    <w:rsid w:val="00B8276E"/>
    <w:rsid w:val="00B953E3"/>
    <w:rsid w:val="00BB1405"/>
    <w:rsid w:val="00BB4843"/>
    <w:rsid w:val="00BC0B95"/>
    <w:rsid w:val="00BC268B"/>
    <w:rsid w:val="00BC3C7A"/>
    <w:rsid w:val="00BC51C7"/>
    <w:rsid w:val="00BD07C8"/>
    <w:rsid w:val="00BD3346"/>
    <w:rsid w:val="00BE79EB"/>
    <w:rsid w:val="00C0074F"/>
    <w:rsid w:val="00C01DC1"/>
    <w:rsid w:val="00C0286A"/>
    <w:rsid w:val="00C04EFC"/>
    <w:rsid w:val="00C053B0"/>
    <w:rsid w:val="00C06624"/>
    <w:rsid w:val="00C1083F"/>
    <w:rsid w:val="00C1206C"/>
    <w:rsid w:val="00C146B2"/>
    <w:rsid w:val="00C15724"/>
    <w:rsid w:val="00C22D1C"/>
    <w:rsid w:val="00C23F14"/>
    <w:rsid w:val="00C24C75"/>
    <w:rsid w:val="00C26874"/>
    <w:rsid w:val="00C302E0"/>
    <w:rsid w:val="00C3292A"/>
    <w:rsid w:val="00C410A2"/>
    <w:rsid w:val="00C63D44"/>
    <w:rsid w:val="00C64CCC"/>
    <w:rsid w:val="00C73A59"/>
    <w:rsid w:val="00C80AC5"/>
    <w:rsid w:val="00C81922"/>
    <w:rsid w:val="00C85696"/>
    <w:rsid w:val="00C92BF8"/>
    <w:rsid w:val="00C9559F"/>
    <w:rsid w:val="00CA57CB"/>
    <w:rsid w:val="00CB07BE"/>
    <w:rsid w:val="00CB3027"/>
    <w:rsid w:val="00CB33A4"/>
    <w:rsid w:val="00CC196E"/>
    <w:rsid w:val="00CC21DF"/>
    <w:rsid w:val="00CC3446"/>
    <w:rsid w:val="00CC6DF8"/>
    <w:rsid w:val="00CD73DE"/>
    <w:rsid w:val="00CE10D3"/>
    <w:rsid w:val="00CE6BEE"/>
    <w:rsid w:val="00CF4451"/>
    <w:rsid w:val="00CF5985"/>
    <w:rsid w:val="00CF5C20"/>
    <w:rsid w:val="00D0253A"/>
    <w:rsid w:val="00D04B31"/>
    <w:rsid w:val="00D1664C"/>
    <w:rsid w:val="00D21C22"/>
    <w:rsid w:val="00D2211A"/>
    <w:rsid w:val="00D23D35"/>
    <w:rsid w:val="00D24948"/>
    <w:rsid w:val="00D27F55"/>
    <w:rsid w:val="00D33570"/>
    <w:rsid w:val="00D44A57"/>
    <w:rsid w:val="00D528AA"/>
    <w:rsid w:val="00D56797"/>
    <w:rsid w:val="00D64A25"/>
    <w:rsid w:val="00D66259"/>
    <w:rsid w:val="00D73EC3"/>
    <w:rsid w:val="00D778DF"/>
    <w:rsid w:val="00D77E91"/>
    <w:rsid w:val="00D81522"/>
    <w:rsid w:val="00D85674"/>
    <w:rsid w:val="00DA1946"/>
    <w:rsid w:val="00DA211E"/>
    <w:rsid w:val="00DA4909"/>
    <w:rsid w:val="00DA5275"/>
    <w:rsid w:val="00DA67EE"/>
    <w:rsid w:val="00DB26CA"/>
    <w:rsid w:val="00DB68B6"/>
    <w:rsid w:val="00DC0D7E"/>
    <w:rsid w:val="00DC0DD9"/>
    <w:rsid w:val="00DC7E7A"/>
    <w:rsid w:val="00DD1486"/>
    <w:rsid w:val="00DD760C"/>
    <w:rsid w:val="00DE2268"/>
    <w:rsid w:val="00DE4789"/>
    <w:rsid w:val="00DF0CF6"/>
    <w:rsid w:val="00DF20B4"/>
    <w:rsid w:val="00DF2E6D"/>
    <w:rsid w:val="00E00972"/>
    <w:rsid w:val="00E058A2"/>
    <w:rsid w:val="00E11701"/>
    <w:rsid w:val="00E15A8B"/>
    <w:rsid w:val="00E17B7C"/>
    <w:rsid w:val="00E17BAA"/>
    <w:rsid w:val="00E20FDB"/>
    <w:rsid w:val="00E22E54"/>
    <w:rsid w:val="00E42C6C"/>
    <w:rsid w:val="00E478A4"/>
    <w:rsid w:val="00E60B8D"/>
    <w:rsid w:val="00E616B5"/>
    <w:rsid w:val="00E65C9F"/>
    <w:rsid w:val="00E71619"/>
    <w:rsid w:val="00E72E51"/>
    <w:rsid w:val="00E76AB2"/>
    <w:rsid w:val="00E80D3E"/>
    <w:rsid w:val="00E86085"/>
    <w:rsid w:val="00E92956"/>
    <w:rsid w:val="00E946B4"/>
    <w:rsid w:val="00E954B4"/>
    <w:rsid w:val="00E9553F"/>
    <w:rsid w:val="00EA1243"/>
    <w:rsid w:val="00EA31F1"/>
    <w:rsid w:val="00EA6E5D"/>
    <w:rsid w:val="00EB036E"/>
    <w:rsid w:val="00EB0EA0"/>
    <w:rsid w:val="00EB4303"/>
    <w:rsid w:val="00EC190D"/>
    <w:rsid w:val="00EC1BD9"/>
    <w:rsid w:val="00EC29D7"/>
    <w:rsid w:val="00ED67B5"/>
    <w:rsid w:val="00EF32DE"/>
    <w:rsid w:val="00F018D2"/>
    <w:rsid w:val="00F02008"/>
    <w:rsid w:val="00F11638"/>
    <w:rsid w:val="00F11683"/>
    <w:rsid w:val="00F2208F"/>
    <w:rsid w:val="00F31DE6"/>
    <w:rsid w:val="00F31F10"/>
    <w:rsid w:val="00F33CAB"/>
    <w:rsid w:val="00F45CCF"/>
    <w:rsid w:val="00F63713"/>
    <w:rsid w:val="00F66A88"/>
    <w:rsid w:val="00F7004E"/>
    <w:rsid w:val="00F70BB4"/>
    <w:rsid w:val="00F84553"/>
    <w:rsid w:val="00F94EDF"/>
    <w:rsid w:val="00FA3EE6"/>
    <w:rsid w:val="00FA54FC"/>
    <w:rsid w:val="00FA7EFA"/>
    <w:rsid w:val="00FB0D2C"/>
    <w:rsid w:val="00FB1F69"/>
    <w:rsid w:val="00FB45C9"/>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568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4165808">
      <w:bodyDiv w:val="1"/>
      <w:marLeft w:val="0"/>
      <w:marRight w:val="0"/>
      <w:marTop w:val="0"/>
      <w:marBottom w:val="0"/>
      <w:divBdr>
        <w:top w:val="none" w:sz="0" w:space="0" w:color="auto"/>
        <w:left w:val="none" w:sz="0" w:space="0" w:color="auto"/>
        <w:bottom w:val="none" w:sz="0" w:space="0" w:color="auto"/>
        <w:right w:val="none" w:sz="0" w:space="0" w:color="auto"/>
      </w:divBdr>
    </w:div>
    <w:div w:id="107211928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237716">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6545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8D104E-F19F-4698-8211-6FCD70F5E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6018</Words>
  <Characters>35508</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Uhlíková Renata</cp:lastModifiedBy>
  <cp:revision>6</cp:revision>
  <dcterms:created xsi:type="dcterms:W3CDTF">2022-11-08T11:43:00Z</dcterms:created>
  <dcterms:modified xsi:type="dcterms:W3CDTF">2022-11-23T11:02:00Z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